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43B034" w14:textId="77777777" w:rsidR="00FD4885" w:rsidRDefault="00502EBC" w:rsidP="00EE003D">
      <w:pPr>
        <w:pStyle w:val="Nzev"/>
        <w:shd w:val="clear" w:color="auto" w:fill="auto"/>
        <w:outlineLvl w:val="0"/>
      </w:pPr>
      <w:r>
        <w:t>Příloha 1</w:t>
      </w:r>
      <w:r w:rsidR="00283140">
        <w:t>0</w:t>
      </w:r>
    </w:p>
    <w:p w14:paraId="7F43B035" w14:textId="2C62163D" w:rsidR="00FD4885" w:rsidRDefault="00DB3D13" w:rsidP="00EE003D">
      <w:pPr>
        <w:spacing w:before="1320"/>
        <w:outlineLvl w:val="0"/>
        <w:rPr>
          <w:caps/>
          <w:sz w:val="44"/>
          <w:u w:val="single"/>
        </w:rPr>
      </w:pPr>
      <w:r w:rsidRPr="00DB3D13">
        <w:rPr>
          <w:caps/>
          <w:sz w:val="44"/>
          <w:u w:val="single"/>
        </w:rPr>
        <w:t xml:space="preserve">Kalendář </w:t>
      </w:r>
      <w:r w:rsidR="002505C0">
        <w:rPr>
          <w:caps/>
          <w:sz w:val="44"/>
          <w:u w:val="single"/>
        </w:rPr>
        <w:t>platebních milníků</w:t>
      </w:r>
    </w:p>
    <w:p w14:paraId="7F43B036" w14:textId="77777777" w:rsidR="00FD4885" w:rsidRDefault="00FD4885">
      <w:pPr>
        <w:pStyle w:val="Odstavec"/>
        <w:spacing w:before="0"/>
        <w:jc w:val="both"/>
        <w:rPr>
          <w:sz w:val="22"/>
        </w:rPr>
      </w:pPr>
      <w:r>
        <w:br w:type="page"/>
      </w:r>
    </w:p>
    <w:p w14:paraId="7F43B037" w14:textId="6B4490B0" w:rsidR="000001D7" w:rsidRDefault="00FD4885" w:rsidP="00B8715F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lastRenderedPageBreak/>
        <w:t xml:space="preserve">Dále uvedená </w:t>
      </w:r>
      <w:r w:rsidR="00CC1118">
        <w:rPr>
          <w:b/>
          <w:i/>
          <w:sz w:val="22"/>
        </w:rPr>
        <w:t>Příloha 1</w:t>
      </w:r>
      <w:r w:rsidR="00283140">
        <w:rPr>
          <w:b/>
          <w:i/>
          <w:sz w:val="22"/>
        </w:rPr>
        <w:t>0</w:t>
      </w:r>
      <w:r>
        <w:rPr>
          <w:b/>
          <w:i/>
          <w:sz w:val="22"/>
        </w:rPr>
        <w:t xml:space="preserve"> – </w:t>
      </w:r>
      <w:r w:rsidR="00DB3D13" w:rsidRPr="00DB3D13">
        <w:rPr>
          <w:b/>
          <w:i/>
          <w:sz w:val="22"/>
        </w:rPr>
        <w:t xml:space="preserve">Kalendář </w:t>
      </w:r>
      <w:r w:rsidR="007A4395">
        <w:rPr>
          <w:b/>
          <w:i/>
          <w:sz w:val="22"/>
        </w:rPr>
        <w:t>platebních milníků</w:t>
      </w:r>
      <w:r w:rsidR="00DB3D13">
        <w:rPr>
          <w:b/>
          <w:i/>
          <w:sz w:val="22"/>
        </w:rPr>
        <w:t xml:space="preserve"> </w:t>
      </w:r>
      <w:r>
        <w:rPr>
          <w:i/>
          <w:sz w:val="22"/>
          <w:szCs w:val="22"/>
        </w:rPr>
        <w:t xml:space="preserve">bude </w:t>
      </w:r>
      <w:r w:rsidR="00FA270A">
        <w:rPr>
          <w:i/>
          <w:sz w:val="22"/>
          <w:szCs w:val="22"/>
        </w:rPr>
        <w:t>dodavatelem</w:t>
      </w:r>
      <w:r>
        <w:rPr>
          <w:i/>
          <w:sz w:val="22"/>
          <w:szCs w:val="22"/>
        </w:rPr>
        <w:t>/</w:t>
      </w:r>
      <w:r w:rsidR="00FA270A">
        <w:rPr>
          <w:i/>
          <w:sz w:val="22"/>
          <w:szCs w:val="22"/>
        </w:rPr>
        <w:t>účastníkem</w:t>
      </w:r>
      <w:r>
        <w:rPr>
          <w:i/>
          <w:sz w:val="22"/>
          <w:szCs w:val="22"/>
        </w:rPr>
        <w:t xml:space="preserve"> doplněna/ dopracována a předložena ve Svazku C1</w:t>
      </w:r>
      <w:r w:rsidR="00283140">
        <w:rPr>
          <w:i/>
          <w:sz w:val="22"/>
          <w:szCs w:val="22"/>
        </w:rPr>
        <w:t>0</w:t>
      </w:r>
      <w:r>
        <w:rPr>
          <w:i/>
          <w:sz w:val="22"/>
          <w:szCs w:val="22"/>
        </w:rPr>
        <w:t xml:space="preserve"> </w:t>
      </w:r>
      <w:r w:rsidR="00FA270A">
        <w:rPr>
          <w:i/>
          <w:sz w:val="22"/>
          <w:szCs w:val="22"/>
        </w:rPr>
        <w:t>předběžné nabídky/</w:t>
      </w:r>
      <w:r>
        <w:rPr>
          <w:i/>
          <w:sz w:val="22"/>
          <w:szCs w:val="22"/>
        </w:rPr>
        <w:t xml:space="preserve">nabídky (jako příloha návrhu </w:t>
      </w:r>
      <w:r>
        <w:rPr>
          <w:i/>
          <w:smallCaps/>
          <w:sz w:val="22"/>
          <w:szCs w:val="22"/>
        </w:rPr>
        <w:t>smlouvy o dílo</w:t>
      </w:r>
      <w:r>
        <w:rPr>
          <w:i/>
          <w:sz w:val="22"/>
          <w:szCs w:val="22"/>
        </w:rPr>
        <w:t xml:space="preserve">) v souladu s pokyny </w:t>
      </w:r>
      <w:r w:rsidR="00CC1118">
        <w:rPr>
          <w:i/>
          <w:sz w:val="22"/>
          <w:szCs w:val="22"/>
        </w:rPr>
        <w:t xml:space="preserve">zadavatele </w:t>
      </w:r>
      <w:r>
        <w:rPr>
          <w:i/>
          <w:sz w:val="22"/>
          <w:szCs w:val="22"/>
        </w:rPr>
        <w:t>ke zpracování Svazku C1</w:t>
      </w:r>
      <w:r w:rsidR="00283140">
        <w:rPr>
          <w:i/>
          <w:sz w:val="22"/>
          <w:szCs w:val="22"/>
        </w:rPr>
        <w:t>0</w:t>
      </w:r>
      <w:r>
        <w:rPr>
          <w:i/>
          <w:sz w:val="22"/>
          <w:szCs w:val="22"/>
        </w:rPr>
        <w:t xml:space="preserve"> obsaženými v Části 4 Zadávací dokumentace.</w:t>
      </w:r>
    </w:p>
    <w:p w14:paraId="7F43B038" w14:textId="77777777" w:rsidR="002E1C20" w:rsidRPr="00EB7B7F" w:rsidRDefault="000001D7" w:rsidP="002E1C20">
      <w:pPr>
        <w:spacing w:after="120"/>
        <w:jc w:val="both"/>
        <w:rPr>
          <w:b/>
          <w:sz w:val="22"/>
          <w:szCs w:val="22"/>
        </w:rPr>
      </w:pPr>
      <w:r>
        <w:rPr>
          <w:i/>
          <w:sz w:val="22"/>
          <w:szCs w:val="22"/>
        </w:rPr>
        <w:br w:type="page"/>
      </w:r>
    </w:p>
    <w:tbl>
      <w:tblPr>
        <w:tblW w:w="963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C6D9F1" w:themeFill="text2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B8715F" w:rsidRPr="00B8715F" w14:paraId="7F43B03A" w14:textId="77777777" w:rsidTr="00B8715F">
        <w:trPr>
          <w:tblHeader/>
        </w:trPr>
        <w:tc>
          <w:tcPr>
            <w:tcW w:w="9639" w:type="dxa"/>
            <w:shd w:val="clear" w:color="auto" w:fill="C6D9F1" w:themeFill="text2" w:themeFillTint="33"/>
          </w:tcPr>
          <w:p w14:paraId="7F43B039" w14:textId="049E05EA" w:rsidR="00AB2661" w:rsidRPr="00DB3D13" w:rsidRDefault="000001D7" w:rsidP="00B8715F">
            <w:pPr>
              <w:pStyle w:val="Odstavec"/>
              <w:widowControl/>
              <w:jc w:val="center"/>
              <w:rPr>
                <w:b/>
                <w:caps/>
                <w:spacing w:val="40"/>
              </w:rPr>
            </w:pPr>
            <w:r w:rsidRPr="00DB3D13">
              <w:rPr>
                <w:spacing w:val="40"/>
                <w:sz w:val="22"/>
                <w:szCs w:val="22"/>
              </w:rPr>
              <w:lastRenderedPageBreak/>
              <w:br w:type="page"/>
            </w:r>
            <w:r w:rsidR="00BF3C5E" w:rsidRPr="00DB3D13">
              <w:rPr>
                <w:spacing w:val="40"/>
                <w:sz w:val="22"/>
                <w:szCs w:val="22"/>
              </w:rPr>
              <w:br w:type="page"/>
            </w:r>
            <w:r w:rsidR="00AB2661" w:rsidRPr="00DB3D13">
              <w:rPr>
                <w:spacing w:val="40"/>
              </w:rPr>
              <w:br w:type="page"/>
            </w:r>
            <w:r w:rsidR="00DB3D13" w:rsidRPr="00DB3D13">
              <w:rPr>
                <w:b/>
                <w:caps/>
                <w:spacing w:val="40"/>
              </w:rPr>
              <w:t xml:space="preserve">Kalendář </w:t>
            </w:r>
            <w:r w:rsidR="00125706">
              <w:rPr>
                <w:b/>
                <w:caps/>
                <w:spacing w:val="40"/>
              </w:rPr>
              <w:t>platbních milníků</w:t>
            </w:r>
          </w:p>
        </w:tc>
      </w:tr>
    </w:tbl>
    <w:p w14:paraId="7F43B03B" w14:textId="77777777" w:rsidR="003B0D9C" w:rsidRPr="006428B8" w:rsidRDefault="003B0D9C" w:rsidP="003B0D9C">
      <w:pPr>
        <w:spacing w:before="120" w:after="120"/>
        <w:jc w:val="left"/>
        <w:rPr>
          <w:b/>
          <w:sz w:val="22"/>
          <w:szCs w:val="22"/>
        </w:rPr>
      </w:pPr>
      <w:r w:rsidRPr="006428B8">
        <w:rPr>
          <w:b/>
          <w:sz w:val="22"/>
          <w:szCs w:val="22"/>
        </w:rPr>
        <w:t>Tabulka 1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701"/>
        <w:gridCol w:w="2410"/>
        <w:gridCol w:w="3685"/>
      </w:tblGrid>
      <w:tr w:rsidR="003B0D9C" w:rsidRPr="00B8715F" w14:paraId="7F43B03D" w14:textId="77777777" w:rsidTr="00B8715F">
        <w:trPr>
          <w:tblHeader/>
        </w:trPr>
        <w:tc>
          <w:tcPr>
            <w:tcW w:w="9639" w:type="dxa"/>
            <w:gridSpan w:val="4"/>
            <w:shd w:val="pct20" w:color="auto" w:fill="auto"/>
          </w:tcPr>
          <w:p w14:paraId="7F43B03C" w14:textId="77777777" w:rsidR="003B0D9C" w:rsidRPr="00B8715F" w:rsidRDefault="00B8715F" w:rsidP="00B8715F">
            <w:pPr>
              <w:pStyle w:val="Odstavec"/>
              <w:spacing w:before="60" w:after="60"/>
              <w:rPr>
                <w:b/>
                <w:caps/>
                <w:spacing w:val="80"/>
              </w:rPr>
            </w:pPr>
            <w:r w:rsidRPr="00EB7B7F">
              <w:br w:type="page"/>
            </w:r>
            <w:r>
              <w:t>H</w:t>
            </w:r>
            <w:r w:rsidRPr="00B8715F">
              <w:rPr>
                <w:sz w:val="22"/>
                <w:szCs w:val="22"/>
              </w:rPr>
              <w:t>ARMONOGRAM POSKYTOVÁNÍ ZÁLOH</w:t>
            </w:r>
          </w:p>
        </w:tc>
      </w:tr>
      <w:tr w:rsidR="003B0D9C" w:rsidRPr="00B8715F" w14:paraId="7F43B042" w14:textId="77777777" w:rsidTr="00DB3D13">
        <w:trPr>
          <w:cantSplit/>
          <w:tblHeader/>
        </w:trPr>
        <w:tc>
          <w:tcPr>
            <w:tcW w:w="1843" w:type="dxa"/>
            <w:vMerge w:val="restart"/>
            <w:shd w:val="pct20" w:color="auto" w:fill="auto"/>
            <w:vAlign w:val="center"/>
          </w:tcPr>
          <w:p w14:paraId="7F43B03E" w14:textId="77777777" w:rsidR="003B0D9C" w:rsidRPr="00B8715F" w:rsidRDefault="003B0D9C" w:rsidP="00221E33">
            <w:pPr>
              <w:pStyle w:val="Odstavec"/>
              <w:spacing w:before="60" w:after="60"/>
              <w:jc w:val="center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>Název platby</w:t>
            </w:r>
          </w:p>
        </w:tc>
        <w:tc>
          <w:tcPr>
            <w:tcW w:w="1701" w:type="dxa"/>
            <w:vMerge w:val="restart"/>
            <w:shd w:val="pct20" w:color="auto" w:fill="auto"/>
            <w:vAlign w:val="center"/>
          </w:tcPr>
          <w:p w14:paraId="7F43B03F" w14:textId="77777777" w:rsidR="003B0D9C" w:rsidRPr="00B8715F" w:rsidRDefault="003B0D9C" w:rsidP="00221E33">
            <w:pPr>
              <w:pStyle w:val="Odstavec"/>
              <w:spacing w:before="60" w:after="60"/>
              <w:jc w:val="center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>Předpokládaný termín vystavení zálohové faktury</w:t>
            </w:r>
          </w:p>
        </w:tc>
        <w:tc>
          <w:tcPr>
            <w:tcW w:w="2410" w:type="dxa"/>
            <w:shd w:val="pct20" w:color="auto" w:fill="auto"/>
            <w:vAlign w:val="center"/>
          </w:tcPr>
          <w:p w14:paraId="7F43B040" w14:textId="77777777" w:rsidR="003B0D9C" w:rsidRPr="00B8715F" w:rsidRDefault="003B0D9C" w:rsidP="00221E33">
            <w:pPr>
              <w:pStyle w:val="Odstavec"/>
              <w:spacing w:before="60" w:after="60"/>
              <w:jc w:val="center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 xml:space="preserve">Výše platby </w:t>
            </w:r>
            <w:r w:rsidRPr="00B8715F">
              <w:rPr>
                <w:b/>
                <w:smallCaps/>
                <w:sz w:val="20"/>
              </w:rPr>
              <w:t>smluvní</w:t>
            </w:r>
            <w:r w:rsidRPr="00B8715F">
              <w:rPr>
                <w:b/>
                <w:sz w:val="20"/>
              </w:rPr>
              <w:t xml:space="preserve"> </w:t>
            </w:r>
            <w:r w:rsidRPr="00B8715F">
              <w:rPr>
                <w:b/>
                <w:smallCaps/>
                <w:sz w:val="20"/>
              </w:rPr>
              <w:t xml:space="preserve">ceny </w:t>
            </w:r>
            <w:r w:rsidRPr="00B8715F">
              <w:rPr>
                <w:b/>
                <w:sz w:val="20"/>
              </w:rPr>
              <w:t>bez DPH</w:t>
            </w:r>
          </w:p>
        </w:tc>
        <w:tc>
          <w:tcPr>
            <w:tcW w:w="3685" w:type="dxa"/>
            <w:vMerge w:val="restart"/>
            <w:shd w:val="pct20" w:color="auto" w:fill="auto"/>
            <w:vAlign w:val="center"/>
          </w:tcPr>
          <w:p w14:paraId="7F43B041" w14:textId="77777777" w:rsidR="003B0D9C" w:rsidRPr="00B8715F" w:rsidRDefault="003B0D9C" w:rsidP="00221E33">
            <w:pPr>
              <w:pStyle w:val="Odstavec"/>
              <w:spacing w:before="60" w:after="60"/>
              <w:jc w:val="center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>Věcná náplň pro uskutečnění platby</w:t>
            </w:r>
          </w:p>
        </w:tc>
      </w:tr>
      <w:tr w:rsidR="00D46841" w:rsidRPr="00B8715F" w14:paraId="7F43B048" w14:textId="77777777" w:rsidTr="00FE2D82">
        <w:tblPrEx>
          <w:tblCellMar>
            <w:left w:w="71" w:type="dxa"/>
            <w:right w:w="71" w:type="dxa"/>
          </w:tblCellMar>
        </w:tblPrEx>
        <w:trPr>
          <w:cantSplit/>
          <w:trHeight w:val="315"/>
          <w:tblHeader/>
        </w:trPr>
        <w:tc>
          <w:tcPr>
            <w:tcW w:w="1843" w:type="dxa"/>
            <w:vMerge/>
            <w:shd w:val="pct20" w:color="auto" w:fill="auto"/>
            <w:vAlign w:val="center"/>
          </w:tcPr>
          <w:p w14:paraId="7F43B043" w14:textId="77777777" w:rsidR="00D46841" w:rsidRPr="00B8715F" w:rsidRDefault="00D46841" w:rsidP="00221E33">
            <w:pPr>
              <w:pStyle w:val="Odstavec"/>
              <w:spacing w:before="0" w:after="0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1701" w:type="dxa"/>
            <w:vMerge/>
            <w:shd w:val="pct20" w:color="auto" w:fill="auto"/>
            <w:vAlign w:val="center"/>
          </w:tcPr>
          <w:p w14:paraId="7F43B044" w14:textId="77777777" w:rsidR="00D46841" w:rsidRPr="00B8715F" w:rsidRDefault="00D46841" w:rsidP="00221E33">
            <w:pPr>
              <w:pStyle w:val="Odstavec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2410" w:type="dxa"/>
            <w:shd w:val="pct20" w:color="auto" w:fill="auto"/>
            <w:vAlign w:val="center"/>
          </w:tcPr>
          <w:p w14:paraId="57FB4DF3" w14:textId="06675995" w:rsidR="00D46841" w:rsidRPr="00B8715F" w:rsidRDefault="00D46841" w:rsidP="00221E33">
            <w:pPr>
              <w:pStyle w:val="Odstavec"/>
              <w:spacing w:before="0" w:after="0"/>
              <w:jc w:val="center"/>
              <w:rPr>
                <w:sz w:val="20"/>
              </w:rPr>
            </w:pPr>
          </w:p>
          <w:p w14:paraId="7F43B046" w14:textId="199A855F" w:rsidR="00D46841" w:rsidRPr="00B8715F" w:rsidRDefault="00D46841" w:rsidP="00221E33">
            <w:pPr>
              <w:pStyle w:val="Odstavec"/>
              <w:spacing w:before="0" w:after="0"/>
              <w:jc w:val="center"/>
              <w:rPr>
                <w:sz w:val="20"/>
              </w:rPr>
            </w:pPr>
            <w:r w:rsidRPr="00B8715F">
              <w:rPr>
                <w:sz w:val="20"/>
              </w:rPr>
              <w:t>(v tis. Kč)</w:t>
            </w:r>
          </w:p>
        </w:tc>
        <w:tc>
          <w:tcPr>
            <w:tcW w:w="3685" w:type="dxa"/>
            <w:vMerge/>
            <w:shd w:val="pct20" w:color="auto" w:fill="auto"/>
          </w:tcPr>
          <w:p w14:paraId="7F43B047" w14:textId="77777777" w:rsidR="00D46841" w:rsidRPr="00B8715F" w:rsidRDefault="00D46841" w:rsidP="00221E33">
            <w:pPr>
              <w:pStyle w:val="Odstavec"/>
              <w:spacing w:before="0" w:after="0"/>
              <w:rPr>
                <w:sz w:val="16"/>
              </w:rPr>
            </w:pPr>
          </w:p>
        </w:tc>
      </w:tr>
      <w:tr w:rsidR="00D46841" w:rsidRPr="00EB7B7F" w14:paraId="7F43B04E" w14:textId="77777777" w:rsidTr="00F35C6A">
        <w:tblPrEx>
          <w:tblCellMar>
            <w:left w:w="71" w:type="dxa"/>
            <w:right w:w="71" w:type="dxa"/>
          </w:tblCellMar>
        </w:tblPrEx>
        <w:trPr>
          <w:cantSplit/>
          <w:trHeight w:val="607"/>
        </w:trPr>
        <w:tc>
          <w:tcPr>
            <w:tcW w:w="1843" w:type="dxa"/>
            <w:vAlign w:val="center"/>
          </w:tcPr>
          <w:p w14:paraId="7F43B049" w14:textId="77777777" w:rsidR="00D46841" w:rsidRPr="00B8715F" w:rsidRDefault="00D46841" w:rsidP="00221E33">
            <w:pPr>
              <w:pStyle w:val="Odstavec"/>
              <w:jc w:val="center"/>
              <w:rPr>
                <w:sz w:val="20"/>
              </w:rPr>
            </w:pPr>
            <w:r w:rsidRPr="00B8715F">
              <w:rPr>
                <w:b/>
                <w:sz w:val="20"/>
              </w:rPr>
              <w:t>1. záloha</w:t>
            </w:r>
            <w:r w:rsidRPr="00B8715F">
              <w:rPr>
                <w:b/>
                <w:sz w:val="20"/>
              </w:rPr>
              <w:br/>
            </w:r>
            <w:r w:rsidRPr="00B8715F">
              <w:rPr>
                <w:sz w:val="20"/>
              </w:rPr>
              <w:t>(akontace)</w:t>
            </w:r>
          </w:p>
        </w:tc>
        <w:tc>
          <w:tcPr>
            <w:tcW w:w="1701" w:type="dxa"/>
            <w:vAlign w:val="center"/>
          </w:tcPr>
          <w:p w14:paraId="7F43B04A" w14:textId="77777777" w:rsidR="00D46841" w:rsidRPr="00B8715F" w:rsidRDefault="00D46841" w:rsidP="00221E33">
            <w:pPr>
              <w:pStyle w:val="Odstavec"/>
              <w:jc w:val="center"/>
              <w:rPr>
                <w:sz w:val="20"/>
              </w:rPr>
            </w:pPr>
            <w:r w:rsidRPr="00B8715F">
              <w:rPr>
                <w:sz w:val="20"/>
              </w:rPr>
              <w:t>v souladu s článkem</w:t>
            </w:r>
            <w:r w:rsidRPr="00B8715F">
              <w:rPr>
                <w:sz w:val="20"/>
              </w:rPr>
              <w:br/>
              <w:t xml:space="preserve">14.4 (a) </w:t>
            </w:r>
            <w:r w:rsidRPr="00B8715F">
              <w:rPr>
                <w:smallCaps/>
                <w:sz w:val="20"/>
              </w:rPr>
              <w:t>smlouvy</w:t>
            </w:r>
          </w:p>
        </w:tc>
        <w:tc>
          <w:tcPr>
            <w:tcW w:w="2410" w:type="dxa"/>
            <w:vAlign w:val="center"/>
          </w:tcPr>
          <w:p w14:paraId="7F43B04C" w14:textId="66794431" w:rsidR="00D46841" w:rsidRPr="00B8715F" w:rsidRDefault="00D46841" w:rsidP="00221E33">
            <w:pPr>
              <w:pStyle w:val="Odstavec"/>
              <w:jc w:val="center"/>
              <w:rPr>
                <w:sz w:val="20"/>
              </w:rPr>
            </w:pPr>
            <w:r>
              <w:rPr>
                <w:sz w:val="20"/>
              </w:rPr>
              <w:t>20 000</w:t>
            </w:r>
          </w:p>
        </w:tc>
        <w:tc>
          <w:tcPr>
            <w:tcW w:w="3685" w:type="dxa"/>
            <w:vAlign w:val="center"/>
          </w:tcPr>
          <w:p w14:paraId="7F43B04D" w14:textId="77777777" w:rsidR="00D46841" w:rsidRPr="00EB7B7F" w:rsidRDefault="00D46841" w:rsidP="00221E33">
            <w:pPr>
              <w:pStyle w:val="Odstavec"/>
              <w:spacing w:before="60" w:after="0"/>
              <w:rPr>
                <w:spacing w:val="-4"/>
                <w:sz w:val="18"/>
                <w:szCs w:val="18"/>
              </w:rPr>
            </w:pPr>
            <w:r w:rsidRPr="00B8715F">
              <w:rPr>
                <w:sz w:val="18"/>
                <w:szCs w:val="18"/>
              </w:rPr>
              <w:t xml:space="preserve">V souladu s článkem 14.4 (a) </w:t>
            </w:r>
            <w:r w:rsidRPr="00B8715F">
              <w:rPr>
                <w:smallCaps/>
                <w:sz w:val="18"/>
                <w:szCs w:val="18"/>
              </w:rPr>
              <w:t>smlouvy.</w:t>
            </w:r>
          </w:p>
        </w:tc>
      </w:tr>
    </w:tbl>
    <w:p w14:paraId="7F43B04F" w14:textId="77777777" w:rsidR="003B0D9C" w:rsidRPr="006428B8" w:rsidRDefault="003B0D9C" w:rsidP="00B8715F">
      <w:pPr>
        <w:spacing w:before="240" w:after="120"/>
        <w:jc w:val="left"/>
        <w:rPr>
          <w:b/>
          <w:sz w:val="22"/>
          <w:szCs w:val="22"/>
        </w:rPr>
      </w:pPr>
      <w:r w:rsidRPr="006428B8">
        <w:rPr>
          <w:b/>
          <w:sz w:val="22"/>
          <w:szCs w:val="22"/>
        </w:rPr>
        <w:t>Tabulka 2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701"/>
        <w:gridCol w:w="851"/>
        <w:gridCol w:w="1559"/>
        <w:gridCol w:w="3685"/>
      </w:tblGrid>
      <w:tr w:rsidR="003B0D9C" w:rsidRPr="00FA270A" w14:paraId="7F43B051" w14:textId="77777777" w:rsidTr="00DC3ECD">
        <w:tc>
          <w:tcPr>
            <w:tcW w:w="9639" w:type="dxa"/>
            <w:gridSpan w:val="5"/>
            <w:shd w:val="pct20" w:color="auto" w:fill="auto"/>
          </w:tcPr>
          <w:p w14:paraId="7F43B050" w14:textId="77777777" w:rsidR="003B0D9C" w:rsidRPr="00B8715F" w:rsidRDefault="00B8715F" w:rsidP="00DC3ECD">
            <w:pPr>
              <w:pStyle w:val="Odstavec"/>
              <w:spacing w:before="60" w:after="60"/>
            </w:pPr>
            <w:r w:rsidRPr="004D5F95">
              <w:br w:type="page"/>
            </w:r>
            <w:r w:rsidRPr="00B8715F">
              <w:t>HARMONOGRAM DÍLČÍCH PLATEB SMLUVNÍ CENY</w:t>
            </w:r>
            <w:r w:rsidR="00DC3ECD">
              <w:t xml:space="preserve"> </w:t>
            </w:r>
          </w:p>
        </w:tc>
      </w:tr>
      <w:tr w:rsidR="00DC3ECD" w:rsidRPr="0073658C" w14:paraId="7F43B053" w14:textId="77777777" w:rsidTr="00DC3ECD">
        <w:trPr>
          <w:tblHeader/>
        </w:trPr>
        <w:tc>
          <w:tcPr>
            <w:tcW w:w="9639" w:type="dxa"/>
            <w:gridSpan w:val="5"/>
            <w:shd w:val="clear" w:color="auto" w:fill="auto"/>
          </w:tcPr>
          <w:p w14:paraId="7F43B052" w14:textId="77777777" w:rsidR="00DC3ECD" w:rsidRPr="0073658C" w:rsidRDefault="00DC3ECD" w:rsidP="00B8715F">
            <w:pPr>
              <w:pStyle w:val="Odstavec"/>
              <w:spacing w:before="60" w:after="60"/>
              <w:rPr>
                <w:b/>
              </w:rPr>
            </w:pPr>
            <w:r w:rsidRPr="0073658C">
              <w:rPr>
                <w:b/>
              </w:rPr>
              <w:t xml:space="preserve">1. </w:t>
            </w:r>
            <w:r w:rsidRPr="0073658C">
              <w:rPr>
                <w:b/>
                <w:smallCaps/>
              </w:rPr>
              <w:t>část díla</w:t>
            </w:r>
          </w:p>
        </w:tc>
      </w:tr>
      <w:tr w:rsidR="003B0D9C" w:rsidRPr="00FA270A" w14:paraId="7F43B058" w14:textId="77777777" w:rsidTr="00DB3D13">
        <w:trPr>
          <w:trHeight w:val="652"/>
          <w:tblHeader/>
        </w:trPr>
        <w:tc>
          <w:tcPr>
            <w:tcW w:w="1843" w:type="dxa"/>
            <w:vMerge w:val="restart"/>
            <w:shd w:val="clear" w:color="auto" w:fill="E0E0E0"/>
          </w:tcPr>
          <w:p w14:paraId="7F43B054" w14:textId="77777777" w:rsidR="003B0D9C" w:rsidRPr="00B8715F" w:rsidRDefault="003B0D9C" w:rsidP="00221E33">
            <w:pPr>
              <w:pStyle w:val="Odstavec"/>
              <w:spacing w:before="40" w:after="40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>Název platby</w:t>
            </w:r>
          </w:p>
        </w:tc>
        <w:tc>
          <w:tcPr>
            <w:tcW w:w="1701" w:type="dxa"/>
            <w:vMerge w:val="restart"/>
            <w:shd w:val="clear" w:color="auto" w:fill="E0E0E0"/>
          </w:tcPr>
          <w:p w14:paraId="7F43B055" w14:textId="77777777" w:rsidR="003B0D9C" w:rsidRPr="00B8715F" w:rsidRDefault="003B0D9C" w:rsidP="00221E33">
            <w:pPr>
              <w:pStyle w:val="Odstavec"/>
              <w:spacing w:before="40" w:after="40"/>
              <w:jc w:val="center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>Předpokládaný termín vystavení faktury na dílčí plnění</w:t>
            </w:r>
          </w:p>
        </w:tc>
        <w:tc>
          <w:tcPr>
            <w:tcW w:w="2410" w:type="dxa"/>
            <w:gridSpan w:val="2"/>
            <w:shd w:val="clear" w:color="auto" w:fill="E0E0E0"/>
          </w:tcPr>
          <w:p w14:paraId="7F43B056" w14:textId="77777777" w:rsidR="003B0D9C" w:rsidRPr="00B8715F" w:rsidRDefault="003B0D9C" w:rsidP="00221E33">
            <w:pPr>
              <w:pStyle w:val="Odstavec"/>
              <w:spacing w:before="40" w:after="40"/>
              <w:jc w:val="center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 xml:space="preserve">Výše dílčí platby </w:t>
            </w:r>
            <w:r w:rsidRPr="00B8715F">
              <w:rPr>
                <w:b/>
                <w:sz w:val="20"/>
              </w:rPr>
              <w:br/>
            </w:r>
            <w:r w:rsidRPr="00B8715F">
              <w:rPr>
                <w:b/>
                <w:smallCaps/>
                <w:sz w:val="20"/>
              </w:rPr>
              <w:t>smluvní ceny</w:t>
            </w:r>
            <w:r w:rsidRPr="00B8715F">
              <w:rPr>
                <w:b/>
                <w:sz w:val="20"/>
              </w:rPr>
              <w:t xml:space="preserve"> bez DPH </w:t>
            </w:r>
          </w:p>
        </w:tc>
        <w:tc>
          <w:tcPr>
            <w:tcW w:w="3685" w:type="dxa"/>
            <w:vMerge w:val="restart"/>
            <w:shd w:val="clear" w:color="auto" w:fill="E0E0E0"/>
          </w:tcPr>
          <w:p w14:paraId="7F43B057" w14:textId="77777777" w:rsidR="003B0D9C" w:rsidRPr="00B8715F" w:rsidRDefault="003B0D9C" w:rsidP="00221E33">
            <w:pPr>
              <w:pStyle w:val="Odstavec"/>
              <w:spacing w:before="40" w:after="40"/>
              <w:jc w:val="center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>Věcná náplň milníku pro uskutečnění platby</w:t>
            </w:r>
          </w:p>
        </w:tc>
      </w:tr>
      <w:tr w:rsidR="003B0D9C" w:rsidRPr="00FA270A" w14:paraId="7F43B05E" w14:textId="77777777" w:rsidTr="00DB3D13">
        <w:trPr>
          <w:trHeight w:val="313"/>
          <w:tblHeader/>
        </w:trPr>
        <w:tc>
          <w:tcPr>
            <w:tcW w:w="1843" w:type="dxa"/>
            <w:vMerge/>
            <w:shd w:val="clear" w:color="auto" w:fill="E0E0E0"/>
          </w:tcPr>
          <w:p w14:paraId="7F43B059" w14:textId="77777777" w:rsidR="003B0D9C" w:rsidRPr="00B8715F" w:rsidRDefault="003B0D9C" w:rsidP="00221E33">
            <w:pPr>
              <w:pStyle w:val="Odstavec"/>
              <w:spacing w:before="40" w:after="40"/>
              <w:rPr>
                <w:b/>
                <w:sz w:val="20"/>
              </w:rPr>
            </w:pPr>
          </w:p>
        </w:tc>
        <w:tc>
          <w:tcPr>
            <w:tcW w:w="1701" w:type="dxa"/>
            <w:vMerge/>
            <w:shd w:val="clear" w:color="auto" w:fill="E0E0E0"/>
          </w:tcPr>
          <w:p w14:paraId="7F43B05A" w14:textId="77777777" w:rsidR="003B0D9C" w:rsidRPr="00B8715F" w:rsidRDefault="003B0D9C" w:rsidP="00221E33">
            <w:pPr>
              <w:pStyle w:val="Odstavec"/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851" w:type="dxa"/>
            <w:shd w:val="clear" w:color="auto" w:fill="E0E0E0"/>
          </w:tcPr>
          <w:p w14:paraId="7F43B05B" w14:textId="77777777" w:rsidR="003B0D9C" w:rsidRPr="00B8715F" w:rsidRDefault="003B0D9C" w:rsidP="00221E33">
            <w:pPr>
              <w:pStyle w:val="Odstavec"/>
              <w:spacing w:before="40" w:after="40"/>
              <w:jc w:val="center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>%</w:t>
            </w:r>
          </w:p>
        </w:tc>
        <w:tc>
          <w:tcPr>
            <w:tcW w:w="1559" w:type="dxa"/>
            <w:shd w:val="clear" w:color="auto" w:fill="E0E0E0"/>
          </w:tcPr>
          <w:p w14:paraId="7F43B05C" w14:textId="77777777" w:rsidR="003B0D9C" w:rsidRPr="00B8715F" w:rsidRDefault="003B0D9C" w:rsidP="00221E33">
            <w:pPr>
              <w:pStyle w:val="Odstavec"/>
              <w:spacing w:before="40" w:after="40"/>
              <w:jc w:val="center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>(v tis. Kč)</w:t>
            </w:r>
          </w:p>
        </w:tc>
        <w:tc>
          <w:tcPr>
            <w:tcW w:w="3685" w:type="dxa"/>
            <w:vMerge/>
            <w:shd w:val="clear" w:color="auto" w:fill="E0E0E0"/>
          </w:tcPr>
          <w:p w14:paraId="7F43B05D" w14:textId="77777777" w:rsidR="003B0D9C" w:rsidRPr="00B8715F" w:rsidRDefault="003B0D9C" w:rsidP="00221E33">
            <w:pPr>
              <w:pStyle w:val="Odstavec"/>
              <w:spacing w:before="40" w:after="40"/>
              <w:jc w:val="center"/>
              <w:rPr>
                <w:b/>
                <w:sz w:val="20"/>
              </w:rPr>
            </w:pPr>
          </w:p>
        </w:tc>
      </w:tr>
      <w:tr w:rsidR="003B0D9C" w:rsidRPr="00DB3D13" w14:paraId="7F43B067" w14:textId="77777777" w:rsidTr="00DB3D13">
        <w:tblPrEx>
          <w:tblCellMar>
            <w:left w:w="71" w:type="dxa"/>
            <w:right w:w="71" w:type="dxa"/>
          </w:tblCellMar>
        </w:tblPrEx>
        <w:trPr>
          <w:cantSplit/>
          <w:trHeight w:val="883"/>
        </w:trPr>
        <w:tc>
          <w:tcPr>
            <w:tcW w:w="1843" w:type="dxa"/>
          </w:tcPr>
          <w:p w14:paraId="7F43B05F" w14:textId="50936D40" w:rsidR="003B0D9C" w:rsidRPr="00DB3D13" w:rsidRDefault="001F6A5A" w:rsidP="001F6A5A">
            <w:pPr>
              <w:pStyle w:val="Odstavec"/>
              <w:tabs>
                <w:tab w:val="left" w:pos="213"/>
              </w:tabs>
              <w:spacing w:before="60" w:after="60"/>
              <w:ind w:left="355" w:hanging="426"/>
              <w:jc w:val="center"/>
              <w:rPr>
                <w:b/>
                <w:sz w:val="20"/>
              </w:rPr>
            </w:pPr>
            <w:r w:rsidRPr="00DB3D13">
              <w:rPr>
                <w:b/>
                <w:sz w:val="20"/>
              </w:rPr>
              <w:t>1.</w:t>
            </w:r>
            <w:r w:rsidRPr="00DB3D13">
              <w:rPr>
                <w:b/>
                <w:sz w:val="20"/>
              </w:rPr>
              <w:tab/>
            </w:r>
            <w:r w:rsidR="003B0D9C" w:rsidRPr="00DB3D13">
              <w:rPr>
                <w:b/>
                <w:sz w:val="20"/>
              </w:rPr>
              <w:t>dílčí platba</w:t>
            </w:r>
          </w:p>
          <w:p w14:paraId="7F43B060" w14:textId="77777777" w:rsidR="003B0D9C" w:rsidRPr="00DB3D13" w:rsidRDefault="003B0D9C" w:rsidP="00221E33">
            <w:pPr>
              <w:pStyle w:val="Odstavec"/>
              <w:spacing w:before="60" w:after="60"/>
              <w:ind w:hanging="71"/>
              <w:jc w:val="center"/>
              <w:rPr>
                <w:b/>
                <w:sz w:val="20"/>
              </w:rPr>
            </w:pPr>
            <w:r w:rsidRPr="00DB3D13">
              <w:rPr>
                <w:sz w:val="20"/>
              </w:rPr>
              <w:t>(na základě postupu</w:t>
            </w:r>
            <w:r w:rsidR="00DB3D13">
              <w:rPr>
                <w:sz w:val="20"/>
              </w:rPr>
              <w:t xml:space="preserve"> /věcného plnění</w:t>
            </w:r>
            <w:r w:rsidRPr="00DB3D13">
              <w:rPr>
                <w:sz w:val="20"/>
              </w:rPr>
              <w:t xml:space="preserve"> </w:t>
            </w:r>
            <w:r w:rsidRPr="00DB3D13">
              <w:rPr>
                <w:smallCaps/>
                <w:sz w:val="20"/>
              </w:rPr>
              <w:t>díla)</w:t>
            </w:r>
          </w:p>
        </w:tc>
        <w:tc>
          <w:tcPr>
            <w:tcW w:w="1701" w:type="dxa"/>
          </w:tcPr>
          <w:p w14:paraId="7F43B061" w14:textId="77777777" w:rsidR="003B0D9C" w:rsidRPr="00D1634C" w:rsidRDefault="003B0D9C" w:rsidP="00DB3D13">
            <w:pPr>
              <w:pStyle w:val="Zpat"/>
              <w:pBdr>
                <w:top w:val="none" w:sz="0" w:space="0" w:color="auto"/>
              </w:pBdr>
              <w:spacing w:before="120" w:after="40"/>
              <w:rPr>
                <w:rFonts w:cs="Arial"/>
                <w:b/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7F43B062" w14:textId="0F6A3107" w:rsidR="003B0D9C" w:rsidRPr="007D087E" w:rsidRDefault="001E3DEC" w:rsidP="00DB3D13">
            <w:pPr>
              <w:pStyle w:val="Odstavec"/>
              <w:jc w:val="center"/>
              <w:rPr>
                <w:sz w:val="20"/>
              </w:rPr>
            </w:pPr>
            <w:del w:id="0" w:author="Jiří Švarc" w:date="2021-05-04T14:54:00Z">
              <w:r w:rsidRPr="007D087E" w:rsidDel="004C4D6A">
                <w:rPr>
                  <w:sz w:val="20"/>
                </w:rPr>
                <w:delText>10</w:delText>
              </w:r>
            </w:del>
            <w:ins w:id="1" w:author="Jiří Švarc" w:date="2021-05-04T14:54:00Z">
              <w:r w:rsidR="004C4D6A">
                <w:rPr>
                  <w:sz w:val="20"/>
                </w:rPr>
                <w:t>6</w:t>
              </w:r>
            </w:ins>
          </w:p>
        </w:tc>
        <w:tc>
          <w:tcPr>
            <w:tcW w:w="1559" w:type="dxa"/>
            <w:shd w:val="clear" w:color="auto" w:fill="auto"/>
          </w:tcPr>
          <w:p w14:paraId="7F43B063" w14:textId="77777777" w:rsidR="003B0D9C" w:rsidRPr="00DB3D13" w:rsidRDefault="003B0D9C" w:rsidP="00221E33">
            <w:pPr>
              <w:pStyle w:val="Odstavec"/>
              <w:spacing w:before="240"/>
              <w:jc w:val="center"/>
              <w:rPr>
                <w:sz w:val="20"/>
              </w:rPr>
            </w:pPr>
            <w:r w:rsidRPr="00DB3D13">
              <w:rPr>
                <w:sz w:val="20"/>
              </w:rPr>
              <w:t>.................</w:t>
            </w:r>
          </w:p>
        </w:tc>
        <w:tc>
          <w:tcPr>
            <w:tcW w:w="3685" w:type="dxa"/>
          </w:tcPr>
          <w:p w14:paraId="7F43B064" w14:textId="44E37E2A" w:rsidR="003B0D9C" w:rsidRPr="00DB3D13" w:rsidRDefault="003B0D9C" w:rsidP="00221E33">
            <w:pPr>
              <w:spacing w:before="60"/>
              <w:jc w:val="left"/>
              <w:rPr>
                <w:b/>
                <w:i/>
                <w:caps/>
                <w:sz w:val="20"/>
              </w:rPr>
            </w:pPr>
            <w:r w:rsidRPr="00DB3D13">
              <w:rPr>
                <w:b/>
                <w:caps/>
                <w:sz w:val="20"/>
              </w:rPr>
              <w:t xml:space="preserve">Milník </w:t>
            </w:r>
            <w:r w:rsidR="001D6090">
              <w:rPr>
                <w:b/>
                <w:caps/>
                <w:sz w:val="20"/>
              </w:rPr>
              <w:t>1.</w:t>
            </w:r>
            <w:r w:rsidR="00E8306F">
              <w:rPr>
                <w:b/>
                <w:caps/>
                <w:sz w:val="20"/>
              </w:rPr>
              <w:t>1</w:t>
            </w:r>
          </w:p>
          <w:p w14:paraId="7F43B065" w14:textId="38E1AE2B" w:rsidR="0002373C" w:rsidRPr="00DB3D13" w:rsidRDefault="001D6090" w:rsidP="00221E33">
            <w:pPr>
              <w:spacing w:before="60" w:after="60"/>
              <w:jc w:val="left"/>
              <w:rPr>
                <w:sz w:val="20"/>
              </w:rPr>
            </w:pPr>
            <w:r w:rsidRPr="001D6090">
              <w:rPr>
                <w:sz w:val="20"/>
              </w:rPr>
              <w:t xml:space="preserve">Předání poslední schválené části </w:t>
            </w:r>
            <w:r w:rsidRPr="001D6090">
              <w:rPr>
                <w:smallCaps/>
                <w:sz w:val="20"/>
              </w:rPr>
              <w:t>projektové dokumentace pro provádění stavby 1. části díla</w:t>
            </w:r>
            <w:r w:rsidRPr="001D6090">
              <w:rPr>
                <w:sz w:val="20"/>
              </w:rPr>
              <w:t xml:space="preserve"> (realizační dokumentace</w:t>
            </w:r>
            <w:r w:rsidRPr="00DB3D13">
              <w:rPr>
                <w:sz w:val="20"/>
              </w:rPr>
              <w:t xml:space="preserve"> v pořadí posledního dokončeného projektu SO/IO</w:t>
            </w:r>
            <w:r>
              <w:rPr>
                <w:sz w:val="20"/>
              </w:rPr>
              <w:t>/PS</w:t>
            </w:r>
            <w:r w:rsidRPr="001D6090">
              <w:rPr>
                <w:sz w:val="20"/>
              </w:rPr>
              <w:t xml:space="preserve">) v souladu s bodem </w:t>
            </w:r>
            <w:r>
              <w:rPr>
                <w:sz w:val="20"/>
              </w:rPr>
              <w:t>9.1 (b)</w:t>
            </w:r>
            <w:r w:rsidRPr="001D6090">
              <w:rPr>
                <w:sz w:val="20"/>
              </w:rPr>
              <w:t xml:space="preserve"> </w:t>
            </w:r>
            <w:r w:rsidRPr="001D6090">
              <w:rPr>
                <w:smallCaps/>
                <w:sz w:val="20"/>
              </w:rPr>
              <w:t>smlouvy</w:t>
            </w:r>
            <w:r w:rsidRPr="001D6090">
              <w:rPr>
                <w:sz w:val="20"/>
              </w:rPr>
              <w:t xml:space="preserve"> a kap. 2.2 Přílohy 3 </w:t>
            </w:r>
            <w:r w:rsidRPr="001D6090">
              <w:rPr>
                <w:smallCaps/>
                <w:sz w:val="20"/>
              </w:rPr>
              <w:t>smlouvy</w:t>
            </w:r>
            <w:r w:rsidRPr="001D6090">
              <w:rPr>
                <w:sz w:val="20"/>
              </w:rPr>
              <w:t>.</w:t>
            </w:r>
            <w:r w:rsidR="003B0D9C" w:rsidRPr="00DB3D13">
              <w:rPr>
                <w:sz w:val="20"/>
              </w:rPr>
              <w:t xml:space="preserve"> </w:t>
            </w:r>
          </w:p>
          <w:p w14:paraId="7F43B066" w14:textId="77777777" w:rsidR="003B0D9C" w:rsidRPr="00DB3D13" w:rsidRDefault="003B0D9C" w:rsidP="00221E33">
            <w:pPr>
              <w:spacing w:before="60" w:after="60"/>
              <w:jc w:val="left"/>
              <w:rPr>
                <w:sz w:val="20"/>
              </w:rPr>
            </w:pPr>
            <w:r w:rsidRPr="00DB3D13">
              <w:rPr>
                <w:sz w:val="20"/>
              </w:rPr>
              <w:t xml:space="preserve">a </w:t>
            </w:r>
            <w:r w:rsidRPr="00DB3D13">
              <w:rPr>
                <w:spacing w:val="-4"/>
                <w:sz w:val="20"/>
              </w:rPr>
              <w:t>odsouhlasení splnění milníku</w:t>
            </w:r>
            <w:r w:rsidRPr="00DB3D13">
              <w:rPr>
                <w:smallCaps/>
                <w:spacing w:val="-4"/>
                <w:sz w:val="20"/>
              </w:rPr>
              <w:t xml:space="preserve"> objednatelem</w:t>
            </w:r>
            <w:r w:rsidRPr="00DB3D13">
              <w:rPr>
                <w:spacing w:val="-4"/>
                <w:sz w:val="20"/>
              </w:rPr>
              <w:t xml:space="preserve"> v souladu se</w:t>
            </w:r>
            <w:r w:rsidRPr="00DB3D13">
              <w:rPr>
                <w:smallCaps/>
                <w:spacing w:val="-4"/>
                <w:sz w:val="20"/>
              </w:rPr>
              <w:t xml:space="preserve"> smlouvou</w:t>
            </w:r>
            <w:r w:rsidRPr="00DB3D13">
              <w:rPr>
                <w:spacing w:val="-4"/>
                <w:sz w:val="20"/>
              </w:rPr>
              <w:t>.</w:t>
            </w:r>
          </w:p>
        </w:tc>
      </w:tr>
      <w:tr w:rsidR="006D799B" w:rsidRPr="00FA270A" w14:paraId="7F43B070" w14:textId="77777777" w:rsidTr="00DB3D13">
        <w:tblPrEx>
          <w:tblCellMar>
            <w:left w:w="71" w:type="dxa"/>
            <w:right w:w="71" w:type="dxa"/>
          </w:tblCellMar>
        </w:tblPrEx>
        <w:trPr>
          <w:cantSplit/>
          <w:trHeight w:val="784"/>
        </w:trPr>
        <w:tc>
          <w:tcPr>
            <w:tcW w:w="1843" w:type="dxa"/>
          </w:tcPr>
          <w:p w14:paraId="7F43B068" w14:textId="0ABB5AB4" w:rsidR="006D799B" w:rsidRPr="00DB3D13" w:rsidRDefault="001F6A5A" w:rsidP="001F6A5A">
            <w:pPr>
              <w:pStyle w:val="Odstavec"/>
              <w:tabs>
                <w:tab w:val="left" w:pos="213"/>
              </w:tabs>
              <w:spacing w:before="60" w:after="60"/>
              <w:ind w:left="355" w:hanging="426"/>
              <w:jc w:val="center"/>
              <w:rPr>
                <w:b/>
                <w:sz w:val="20"/>
              </w:rPr>
            </w:pPr>
            <w:r w:rsidRPr="00DB3D13">
              <w:rPr>
                <w:b/>
                <w:sz w:val="20"/>
              </w:rPr>
              <w:t>2.</w:t>
            </w:r>
            <w:r w:rsidRPr="00DB3D13">
              <w:rPr>
                <w:b/>
                <w:sz w:val="20"/>
              </w:rPr>
              <w:tab/>
            </w:r>
            <w:r w:rsidR="006D799B" w:rsidRPr="00DB3D13">
              <w:rPr>
                <w:b/>
                <w:sz w:val="20"/>
              </w:rPr>
              <w:t>dílčí platba</w:t>
            </w:r>
          </w:p>
          <w:p w14:paraId="7F43B069" w14:textId="77777777" w:rsidR="006D799B" w:rsidRPr="00DB3D13" w:rsidRDefault="00DB3D13" w:rsidP="00221E33">
            <w:pPr>
              <w:pStyle w:val="Odstavec"/>
              <w:spacing w:before="60" w:after="60"/>
              <w:ind w:hanging="71"/>
              <w:jc w:val="center"/>
              <w:rPr>
                <w:b/>
                <w:sz w:val="20"/>
              </w:rPr>
            </w:pPr>
            <w:r w:rsidRPr="00DB3D13">
              <w:rPr>
                <w:sz w:val="20"/>
              </w:rPr>
              <w:t>(na základě postupu</w:t>
            </w:r>
            <w:r>
              <w:rPr>
                <w:sz w:val="20"/>
              </w:rPr>
              <w:t xml:space="preserve"> /věcného plnění</w:t>
            </w:r>
            <w:r w:rsidRPr="00DB3D13">
              <w:rPr>
                <w:sz w:val="20"/>
              </w:rPr>
              <w:t xml:space="preserve"> </w:t>
            </w:r>
            <w:r w:rsidRPr="00DB3D13">
              <w:rPr>
                <w:smallCaps/>
                <w:sz w:val="20"/>
              </w:rPr>
              <w:t>díla)</w:t>
            </w:r>
          </w:p>
        </w:tc>
        <w:tc>
          <w:tcPr>
            <w:tcW w:w="1701" w:type="dxa"/>
          </w:tcPr>
          <w:p w14:paraId="7F43B06A" w14:textId="77777777" w:rsidR="006D799B" w:rsidRPr="00D1634C" w:rsidRDefault="006D799B" w:rsidP="00DB3D13">
            <w:pPr>
              <w:pStyle w:val="Zpat"/>
              <w:pBdr>
                <w:top w:val="none" w:sz="0" w:space="0" w:color="auto"/>
              </w:pBdr>
              <w:spacing w:before="120" w:after="40"/>
              <w:rPr>
                <w:rFonts w:cs="Arial"/>
                <w:b/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7F43B06B" w14:textId="77E7A032" w:rsidR="006D799B" w:rsidRPr="007D087E" w:rsidRDefault="001E3DEC" w:rsidP="00DB3D13">
            <w:pPr>
              <w:pStyle w:val="Odstavec"/>
              <w:jc w:val="center"/>
              <w:rPr>
                <w:sz w:val="20"/>
              </w:rPr>
            </w:pPr>
            <w:del w:id="2" w:author="Lukáš Weiss" w:date="2021-05-03T08:38:00Z">
              <w:r w:rsidRPr="007D087E" w:rsidDel="00D15498">
                <w:rPr>
                  <w:sz w:val="20"/>
                </w:rPr>
                <w:delText>60</w:delText>
              </w:r>
            </w:del>
            <w:ins w:id="3" w:author="Jiří Švarc" w:date="2021-05-04T14:54:00Z">
              <w:r w:rsidR="004C4D6A">
                <w:rPr>
                  <w:sz w:val="20"/>
                </w:rPr>
                <w:t>37</w:t>
              </w:r>
            </w:ins>
          </w:p>
        </w:tc>
        <w:tc>
          <w:tcPr>
            <w:tcW w:w="1559" w:type="dxa"/>
            <w:shd w:val="clear" w:color="auto" w:fill="auto"/>
          </w:tcPr>
          <w:p w14:paraId="7F43B06C" w14:textId="77777777" w:rsidR="006D799B" w:rsidRPr="00DB3D13" w:rsidRDefault="006D799B" w:rsidP="00221E33">
            <w:pPr>
              <w:pStyle w:val="Odstavec"/>
              <w:spacing w:before="240"/>
              <w:jc w:val="center"/>
              <w:rPr>
                <w:sz w:val="20"/>
              </w:rPr>
            </w:pPr>
            <w:r w:rsidRPr="00DB3D13">
              <w:rPr>
                <w:sz w:val="20"/>
              </w:rPr>
              <w:t>.................</w:t>
            </w:r>
          </w:p>
        </w:tc>
        <w:tc>
          <w:tcPr>
            <w:tcW w:w="3685" w:type="dxa"/>
          </w:tcPr>
          <w:p w14:paraId="7F43B06D" w14:textId="666BE33A" w:rsidR="006D799B" w:rsidRPr="00DB3D13" w:rsidRDefault="006D799B" w:rsidP="00221E33">
            <w:pPr>
              <w:spacing w:before="60"/>
              <w:jc w:val="left"/>
              <w:rPr>
                <w:b/>
                <w:caps/>
                <w:sz w:val="20"/>
              </w:rPr>
            </w:pPr>
            <w:r w:rsidRPr="00DB3D13">
              <w:rPr>
                <w:b/>
                <w:caps/>
                <w:sz w:val="20"/>
              </w:rPr>
              <w:t xml:space="preserve">Milník </w:t>
            </w:r>
            <w:r w:rsidR="001D6090">
              <w:rPr>
                <w:b/>
                <w:caps/>
                <w:sz w:val="20"/>
              </w:rPr>
              <w:t>1.</w:t>
            </w:r>
            <w:r w:rsidR="00E8306F">
              <w:rPr>
                <w:b/>
                <w:caps/>
                <w:sz w:val="20"/>
              </w:rPr>
              <w:t>2</w:t>
            </w:r>
          </w:p>
          <w:p w14:paraId="3F39F8BD" w14:textId="77777777" w:rsidR="001D6090" w:rsidRDefault="001D6090" w:rsidP="001D6090">
            <w:pPr>
              <w:spacing w:before="60" w:after="60"/>
              <w:jc w:val="left"/>
              <w:rPr>
                <w:smallCaps/>
                <w:spacing w:val="-4"/>
                <w:sz w:val="20"/>
              </w:rPr>
            </w:pPr>
            <w:r>
              <w:rPr>
                <w:rFonts w:cs="Arial"/>
                <w:sz w:val="22"/>
                <w:szCs w:val="22"/>
              </w:rPr>
              <w:t>Z</w:t>
            </w:r>
            <w:r w:rsidRPr="001D6090">
              <w:rPr>
                <w:spacing w:val="-4"/>
                <w:sz w:val="20"/>
              </w:rPr>
              <w:t xml:space="preserve">provoznění v pořadí prvního rekonstruovaného kotle a jeho protokolární předání </w:t>
            </w:r>
            <w:r w:rsidRPr="001D6090">
              <w:rPr>
                <w:smallCaps/>
                <w:spacing w:val="-4"/>
                <w:sz w:val="20"/>
              </w:rPr>
              <w:t>objednateli</w:t>
            </w:r>
            <w:r>
              <w:rPr>
                <w:smallCaps/>
                <w:spacing w:val="-4"/>
                <w:sz w:val="20"/>
              </w:rPr>
              <w:t xml:space="preserve"> (</w:t>
            </w:r>
            <w:r w:rsidRPr="001D6090">
              <w:rPr>
                <w:smallCaps/>
                <w:spacing w:val="-4"/>
                <w:sz w:val="20"/>
              </w:rPr>
              <w:t>předběžná přejímka</w:t>
            </w:r>
            <w:r>
              <w:rPr>
                <w:smallCaps/>
                <w:spacing w:val="-4"/>
                <w:sz w:val="20"/>
              </w:rPr>
              <w:t xml:space="preserve">) </w:t>
            </w:r>
          </w:p>
          <w:p w14:paraId="7F43B06F" w14:textId="2E084181" w:rsidR="006D799B" w:rsidRPr="001D6090" w:rsidRDefault="001D6090" w:rsidP="001D6090">
            <w:pPr>
              <w:spacing w:before="60" w:after="60"/>
              <w:jc w:val="left"/>
              <w:rPr>
                <w:smallCaps/>
                <w:sz w:val="20"/>
              </w:rPr>
            </w:pPr>
            <w:r w:rsidRPr="00DB3D13">
              <w:rPr>
                <w:sz w:val="20"/>
              </w:rPr>
              <w:t xml:space="preserve">a </w:t>
            </w:r>
            <w:r w:rsidRPr="00DB3D13">
              <w:rPr>
                <w:spacing w:val="-4"/>
                <w:sz w:val="20"/>
              </w:rPr>
              <w:t>odsouhlasení splnění milníku</w:t>
            </w:r>
            <w:r w:rsidRPr="00DB3D13">
              <w:rPr>
                <w:smallCaps/>
                <w:spacing w:val="-4"/>
                <w:sz w:val="20"/>
              </w:rPr>
              <w:t xml:space="preserve"> objednatelem</w:t>
            </w:r>
            <w:r w:rsidRPr="00DB3D13">
              <w:rPr>
                <w:spacing w:val="-4"/>
                <w:sz w:val="20"/>
              </w:rPr>
              <w:t xml:space="preserve"> v souladu se</w:t>
            </w:r>
            <w:r w:rsidRPr="00DB3D13">
              <w:rPr>
                <w:smallCaps/>
                <w:spacing w:val="-4"/>
                <w:sz w:val="20"/>
              </w:rPr>
              <w:t xml:space="preserve"> smlouvou</w:t>
            </w:r>
            <w:r w:rsidRPr="00DB3D13">
              <w:rPr>
                <w:spacing w:val="-4"/>
                <w:sz w:val="20"/>
              </w:rPr>
              <w:t>.</w:t>
            </w:r>
          </w:p>
        </w:tc>
      </w:tr>
      <w:tr w:rsidR="006D799B" w:rsidRPr="001A6E1A" w14:paraId="7F43B08B" w14:textId="77777777" w:rsidTr="00DB3D13">
        <w:tblPrEx>
          <w:tblCellMar>
            <w:left w:w="71" w:type="dxa"/>
            <w:right w:w="71" w:type="dxa"/>
          </w:tblCellMar>
        </w:tblPrEx>
        <w:trPr>
          <w:cantSplit/>
          <w:trHeight w:val="839"/>
        </w:trPr>
        <w:tc>
          <w:tcPr>
            <w:tcW w:w="1843" w:type="dxa"/>
          </w:tcPr>
          <w:p w14:paraId="7F43B083" w14:textId="499F98F2" w:rsidR="006D799B" w:rsidRPr="001A6E1A" w:rsidRDefault="001F6A5A" w:rsidP="001F6A5A">
            <w:pPr>
              <w:pStyle w:val="Odstavec"/>
              <w:tabs>
                <w:tab w:val="left" w:pos="213"/>
              </w:tabs>
              <w:spacing w:before="60" w:after="60"/>
              <w:ind w:left="355" w:hanging="426"/>
              <w:jc w:val="center"/>
              <w:rPr>
                <w:b/>
                <w:sz w:val="20"/>
              </w:rPr>
            </w:pPr>
            <w:r w:rsidRPr="001A6E1A">
              <w:rPr>
                <w:b/>
                <w:sz w:val="20"/>
              </w:rPr>
              <w:t>3.</w:t>
            </w:r>
            <w:r w:rsidRPr="001A6E1A">
              <w:rPr>
                <w:b/>
                <w:sz w:val="20"/>
              </w:rPr>
              <w:tab/>
            </w:r>
            <w:r w:rsidR="006D799B" w:rsidRPr="001A6E1A">
              <w:rPr>
                <w:b/>
                <w:sz w:val="20"/>
              </w:rPr>
              <w:t>dílčí platba</w:t>
            </w:r>
          </w:p>
          <w:p w14:paraId="7F43B084" w14:textId="77777777" w:rsidR="006D799B" w:rsidRPr="001A6E1A" w:rsidRDefault="006D799B" w:rsidP="008302A9">
            <w:pPr>
              <w:pStyle w:val="Odstavec"/>
              <w:spacing w:before="60" w:after="60"/>
              <w:ind w:hanging="71"/>
              <w:jc w:val="center"/>
              <w:rPr>
                <w:b/>
                <w:sz w:val="20"/>
              </w:rPr>
            </w:pPr>
            <w:r w:rsidRPr="001A6E1A">
              <w:rPr>
                <w:sz w:val="20"/>
              </w:rPr>
              <w:t>(</w:t>
            </w:r>
            <w:r>
              <w:rPr>
                <w:sz w:val="20"/>
              </w:rPr>
              <w:t xml:space="preserve">konečná faktura za </w:t>
            </w:r>
            <w:r>
              <w:rPr>
                <w:smallCaps/>
                <w:sz w:val="20"/>
              </w:rPr>
              <w:t>dílo</w:t>
            </w:r>
            <w:r w:rsidRPr="001A6E1A">
              <w:rPr>
                <w:smallCaps/>
                <w:sz w:val="20"/>
              </w:rPr>
              <w:t>)</w:t>
            </w:r>
          </w:p>
        </w:tc>
        <w:tc>
          <w:tcPr>
            <w:tcW w:w="1701" w:type="dxa"/>
          </w:tcPr>
          <w:p w14:paraId="7F43B085" w14:textId="77777777" w:rsidR="006D799B" w:rsidRPr="00DB3D13" w:rsidRDefault="006D799B" w:rsidP="00DB3D13">
            <w:pPr>
              <w:pStyle w:val="Zpat"/>
              <w:pBdr>
                <w:top w:val="none" w:sz="0" w:space="0" w:color="auto"/>
              </w:pBdr>
              <w:spacing w:before="120" w:after="40"/>
              <w:rPr>
                <w:rFonts w:cs="Arial"/>
                <w:b/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7F43B086" w14:textId="574E189B" w:rsidR="006D799B" w:rsidRPr="007D087E" w:rsidRDefault="001E3DEC" w:rsidP="00DB3D13">
            <w:pPr>
              <w:pStyle w:val="Odstavec"/>
              <w:jc w:val="center"/>
              <w:rPr>
                <w:sz w:val="20"/>
              </w:rPr>
            </w:pPr>
            <w:del w:id="4" w:author="Lukáš Weiss" w:date="2021-05-03T08:38:00Z">
              <w:r w:rsidRPr="007D087E" w:rsidDel="00D15498">
                <w:rPr>
                  <w:sz w:val="20"/>
                </w:rPr>
                <w:delText>30</w:delText>
              </w:r>
            </w:del>
            <w:ins w:id="5" w:author="Jiří Švarc" w:date="2021-05-04T14:54:00Z">
              <w:r w:rsidR="004C4D6A">
                <w:rPr>
                  <w:sz w:val="20"/>
                </w:rPr>
                <w:t>57</w:t>
              </w:r>
            </w:ins>
          </w:p>
        </w:tc>
        <w:tc>
          <w:tcPr>
            <w:tcW w:w="1559" w:type="dxa"/>
            <w:shd w:val="clear" w:color="auto" w:fill="auto"/>
          </w:tcPr>
          <w:p w14:paraId="7F43B087" w14:textId="77777777" w:rsidR="006D799B" w:rsidRPr="001A6E1A" w:rsidRDefault="006D799B" w:rsidP="00221E33">
            <w:pPr>
              <w:pStyle w:val="Odstavec"/>
              <w:spacing w:before="240"/>
              <w:jc w:val="center"/>
              <w:rPr>
                <w:sz w:val="20"/>
              </w:rPr>
            </w:pPr>
            <w:r w:rsidRPr="001A6E1A">
              <w:rPr>
                <w:sz w:val="20"/>
              </w:rPr>
              <w:t>.................</w:t>
            </w:r>
          </w:p>
        </w:tc>
        <w:tc>
          <w:tcPr>
            <w:tcW w:w="3685" w:type="dxa"/>
          </w:tcPr>
          <w:p w14:paraId="7F43B088" w14:textId="53F91D55" w:rsidR="006D799B" w:rsidRPr="001A6E1A" w:rsidRDefault="006D799B" w:rsidP="00221E33">
            <w:pPr>
              <w:spacing w:before="60"/>
              <w:jc w:val="left"/>
              <w:rPr>
                <w:b/>
                <w:caps/>
                <w:sz w:val="20"/>
              </w:rPr>
            </w:pPr>
            <w:r w:rsidRPr="001A6E1A">
              <w:rPr>
                <w:b/>
                <w:caps/>
                <w:sz w:val="20"/>
              </w:rPr>
              <w:t xml:space="preserve">Milník </w:t>
            </w:r>
            <w:r w:rsidR="001D6090">
              <w:rPr>
                <w:b/>
                <w:caps/>
                <w:sz w:val="20"/>
              </w:rPr>
              <w:t>1.</w:t>
            </w:r>
            <w:r w:rsidR="00E8306F">
              <w:rPr>
                <w:b/>
                <w:caps/>
                <w:sz w:val="20"/>
              </w:rPr>
              <w:t>3</w:t>
            </w:r>
          </w:p>
          <w:p w14:paraId="7F43B089" w14:textId="6B2B8385" w:rsidR="006D799B" w:rsidRDefault="006D799B" w:rsidP="00221E33">
            <w:pPr>
              <w:spacing w:before="60" w:after="60"/>
              <w:jc w:val="left"/>
              <w:rPr>
                <w:sz w:val="20"/>
              </w:rPr>
            </w:pPr>
            <w:r w:rsidRPr="001A6E1A">
              <w:rPr>
                <w:sz w:val="20"/>
              </w:rPr>
              <w:t xml:space="preserve">Podpis protokolu o </w:t>
            </w:r>
            <w:r w:rsidRPr="001A6E1A">
              <w:rPr>
                <w:smallCaps/>
                <w:sz w:val="20"/>
              </w:rPr>
              <w:t>předběžném převzetí</w:t>
            </w:r>
            <w:r w:rsidR="001D6090">
              <w:rPr>
                <w:smallCaps/>
                <w:sz w:val="20"/>
              </w:rPr>
              <w:t xml:space="preserve"> 1. části</w:t>
            </w:r>
            <w:r w:rsidRPr="001A6E1A">
              <w:rPr>
                <w:smallCaps/>
                <w:sz w:val="20"/>
              </w:rPr>
              <w:t xml:space="preserve"> díla </w:t>
            </w:r>
            <w:r w:rsidRPr="001A6E1A">
              <w:rPr>
                <w:sz w:val="20"/>
              </w:rPr>
              <w:t xml:space="preserve">v souladu se </w:t>
            </w:r>
            <w:r w:rsidRPr="001A6E1A">
              <w:rPr>
                <w:smallCaps/>
                <w:sz w:val="20"/>
              </w:rPr>
              <w:t>smlouvou</w:t>
            </w:r>
            <w:r w:rsidRPr="001A6E1A">
              <w:rPr>
                <w:sz w:val="20"/>
              </w:rPr>
              <w:t xml:space="preserve"> </w:t>
            </w:r>
          </w:p>
          <w:p w14:paraId="7F43B08A" w14:textId="77777777" w:rsidR="006D799B" w:rsidRPr="001A6E1A" w:rsidRDefault="006D799B" w:rsidP="00221E33">
            <w:pPr>
              <w:spacing w:before="60" w:after="60"/>
              <w:jc w:val="left"/>
              <w:rPr>
                <w:sz w:val="20"/>
              </w:rPr>
            </w:pPr>
            <w:r w:rsidRPr="001A6E1A">
              <w:rPr>
                <w:sz w:val="20"/>
              </w:rPr>
              <w:t xml:space="preserve">a </w:t>
            </w:r>
            <w:r w:rsidRPr="001A6E1A">
              <w:rPr>
                <w:spacing w:val="-4"/>
                <w:sz w:val="20"/>
              </w:rPr>
              <w:t>odsouhlasení splnění milníku</w:t>
            </w:r>
            <w:r w:rsidRPr="001A6E1A">
              <w:rPr>
                <w:smallCaps/>
                <w:spacing w:val="-4"/>
                <w:sz w:val="20"/>
              </w:rPr>
              <w:t xml:space="preserve"> objednatelem</w:t>
            </w:r>
            <w:r w:rsidRPr="001A6E1A">
              <w:rPr>
                <w:spacing w:val="-4"/>
                <w:sz w:val="20"/>
              </w:rPr>
              <w:t xml:space="preserve"> v souladu se</w:t>
            </w:r>
            <w:r w:rsidRPr="001A6E1A">
              <w:rPr>
                <w:smallCaps/>
                <w:spacing w:val="-4"/>
                <w:sz w:val="20"/>
              </w:rPr>
              <w:t xml:space="preserve"> smlouvou</w:t>
            </w:r>
            <w:r w:rsidRPr="001A6E1A">
              <w:rPr>
                <w:spacing w:val="-4"/>
                <w:sz w:val="20"/>
              </w:rPr>
              <w:t>.</w:t>
            </w:r>
          </w:p>
        </w:tc>
      </w:tr>
      <w:tr w:rsidR="006D799B" w14:paraId="7F43B090" w14:textId="77777777" w:rsidTr="00DB3D13">
        <w:tblPrEx>
          <w:tblCellMar>
            <w:left w:w="71" w:type="dxa"/>
            <w:right w:w="71" w:type="dxa"/>
          </w:tblCellMar>
        </w:tblPrEx>
        <w:trPr>
          <w:cantSplit/>
        </w:trPr>
        <w:tc>
          <w:tcPr>
            <w:tcW w:w="354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CCFFFF"/>
          </w:tcPr>
          <w:p w14:paraId="7F43B08C" w14:textId="77777777" w:rsidR="006D799B" w:rsidRPr="001A6E1A" w:rsidRDefault="006D799B" w:rsidP="00221E33">
            <w:pPr>
              <w:pStyle w:val="Odstavec"/>
              <w:widowControl/>
              <w:rPr>
                <w:sz w:val="22"/>
              </w:rPr>
            </w:pPr>
            <w:r w:rsidRPr="001A6E1A">
              <w:rPr>
                <w:b/>
                <w:caps/>
                <w:sz w:val="22"/>
              </w:rPr>
              <w:t xml:space="preserve">celkem </w:t>
            </w:r>
            <w:r w:rsidRPr="001A6E1A">
              <w:rPr>
                <w:sz w:val="22"/>
              </w:rPr>
              <w:t>bez DPH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</w:tcBorders>
            <w:shd w:val="clear" w:color="auto" w:fill="CCFFFF"/>
          </w:tcPr>
          <w:p w14:paraId="7F43B08D" w14:textId="77777777" w:rsidR="006D799B" w:rsidRPr="001A6E1A" w:rsidRDefault="006D799B" w:rsidP="00221E33">
            <w:pPr>
              <w:pStyle w:val="Odstavec"/>
              <w:jc w:val="center"/>
              <w:rPr>
                <w:sz w:val="22"/>
                <w:szCs w:val="22"/>
              </w:rPr>
            </w:pPr>
            <w:r w:rsidRPr="001A6E1A">
              <w:rPr>
                <w:sz w:val="22"/>
                <w:szCs w:val="22"/>
              </w:rPr>
              <w:t>100%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shd w:val="clear" w:color="auto" w:fill="CCFFFF"/>
          </w:tcPr>
          <w:p w14:paraId="7F43B08E" w14:textId="77777777" w:rsidR="006D799B" w:rsidRPr="00A27F97" w:rsidRDefault="006D799B" w:rsidP="00221E33">
            <w:pPr>
              <w:pStyle w:val="Odstavec"/>
              <w:jc w:val="center"/>
            </w:pPr>
            <w:r w:rsidRPr="001A6E1A">
              <w:rPr>
                <w:sz w:val="20"/>
              </w:rPr>
              <w:t>.................</w:t>
            </w:r>
            <w:r w:rsidRPr="001A6E1A">
              <w:t>..</w:t>
            </w:r>
          </w:p>
        </w:tc>
        <w:tc>
          <w:tcPr>
            <w:tcW w:w="368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14:paraId="7F43B08F" w14:textId="77777777" w:rsidR="006D799B" w:rsidRDefault="006D799B" w:rsidP="00221E33">
            <w:pPr>
              <w:pStyle w:val="Odstavec"/>
            </w:pPr>
          </w:p>
        </w:tc>
      </w:tr>
    </w:tbl>
    <w:p w14:paraId="7F43B091" w14:textId="77777777" w:rsidR="00DC3ECD" w:rsidRDefault="00DC3ECD"/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701"/>
        <w:gridCol w:w="851"/>
        <w:gridCol w:w="1559"/>
        <w:gridCol w:w="3685"/>
      </w:tblGrid>
      <w:tr w:rsidR="00DC3ECD" w:rsidRPr="00FA270A" w14:paraId="7F43B093" w14:textId="77777777" w:rsidTr="00D17C8A">
        <w:tc>
          <w:tcPr>
            <w:tcW w:w="9639" w:type="dxa"/>
            <w:gridSpan w:val="5"/>
            <w:shd w:val="pct20" w:color="auto" w:fill="auto"/>
          </w:tcPr>
          <w:p w14:paraId="7F43B092" w14:textId="77777777" w:rsidR="00DC3ECD" w:rsidRPr="00B8715F" w:rsidRDefault="00DC3ECD" w:rsidP="002D2EAB">
            <w:pPr>
              <w:pStyle w:val="Odstavec"/>
              <w:keepNext/>
              <w:spacing w:before="60" w:after="60"/>
            </w:pPr>
            <w:r w:rsidRPr="004D5F95">
              <w:lastRenderedPageBreak/>
              <w:br w:type="page"/>
            </w:r>
            <w:r w:rsidRPr="00B8715F">
              <w:t>HARMONOGRAM DÍLČÍCH PLATEB SMLUVNÍ CENY</w:t>
            </w:r>
            <w:r>
              <w:t xml:space="preserve"> </w:t>
            </w:r>
          </w:p>
        </w:tc>
      </w:tr>
      <w:tr w:rsidR="00DC3ECD" w:rsidRPr="0073658C" w14:paraId="7F43B095" w14:textId="77777777" w:rsidTr="00D17C8A">
        <w:trPr>
          <w:tblHeader/>
        </w:trPr>
        <w:tc>
          <w:tcPr>
            <w:tcW w:w="9639" w:type="dxa"/>
            <w:gridSpan w:val="5"/>
            <w:shd w:val="clear" w:color="auto" w:fill="auto"/>
          </w:tcPr>
          <w:p w14:paraId="7F43B094" w14:textId="77777777" w:rsidR="00DC3ECD" w:rsidRPr="0073658C" w:rsidRDefault="00DC3ECD" w:rsidP="00D17C8A">
            <w:pPr>
              <w:pStyle w:val="Odstavec"/>
              <w:spacing w:before="60" w:after="60"/>
              <w:rPr>
                <w:b/>
              </w:rPr>
            </w:pPr>
            <w:r w:rsidRPr="0073658C">
              <w:rPr>
                <w:b/>
              </w:rPr>
              <w:t xml:space="preserve">2. </w:t>
            </w:r>
            <w:r w:rsidRPr="0073658C">
              <w:rPr>
                <w:b/>
                <w:smallCaps/>
              </w:rPr>
              <w:t>část díla</w:t>
            </w:r>
          </w:p>
        </w:tc>
      </w:tr>
      <w:tr w:rsidR="00DC3ECD" w:rsidRPr="00FA270A" w14:paraId="7F43B09A" w14:textId="77777777" w:rsidTr="00D17C8A">
        <w:trPr>
          <w:trHeight w:val="652"/>
          <w:tblHeader/>
        </w:trPr>
        <w:tc>
          <w:tcPr>
            <w:tcW w:w="1843" w:type="dxa"/>
            <w:vMerge w:val="restart"/>
            <w:shd w:val="clear" w:color="auto" w:fill="E0E0E0"/>
          </w:tcPr>
          <w:p w14:paraId="7F43B096" w14:textId="77777777" w:rsidR="00DC3ECD" w:rsidRPr="00B8715F" w:rsidRDefault="00DC3ECD" w:rsidP="00D17C8A">
            <w:pPr>
              <w:pStyle w:val="Odstavec"/>
              <w:spacing w:before="40" w:after="40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>Název platby</w:t>
            </w:r>
          </w:p>
        </w:tc>
        <w:tc>
          <w:tcPr>
            <w:tcW w:w="1701" w:type="dxa"/>
            <w:vMerge w:val="restart"/>
            <w:shd w:val="clear" w:color="auto" w:fill="E0E0E0"/>
          </w:tcPr>
          <w:p w14:paraId="7F43B097" w14:textId="77777777" w:rsidR="00DC3ECD" w:rsidRPr="00B8715F" w:rsidRDefault="00DC3ECD" w:rsidP="00D17C8A">
            <w:pPr>
              <w:pStyle w:val="Odstavec"/>
              <w:spacing w:before="40" w:after="40"/>
              <w:jc w:val="center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>Předpokládaný termín vystavení faktury na dílčí plnění</w:t>
            </w:r>
          </w:p>
        </w:tc>
        <w:tc>
          <w:tcPr>
            <w:tcW w:w="2410" w:type="dxa"/>
            <w:gridSpan w:val="2"/>
            <w:shd w:val="clear" w:color="auto" w:fill="E0E0E0"/>
          </w:tcPr>
          <w:p w14:paraId="7F43B098" w14:textId="77777777" w:rsidR="00DC3ECD" w:rsidRPr="00B8715F" w:rsidRDefault="00DC3ECD" w:rsidP="00D17C8A">
            <w:pPr>
              <w:pStyle w:val="Odstavec"/>
              <w:spacing w:before="40" w:after="40"/>
              <w:jc w:val="center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 xml:space="preserve">Výše dílčí platby </w:t>
            </w:r>
            <w:r w:rsidRPr="00B8715F">
              <w:rPr>
                <w:b/>
                <w:sz w:val="20"/>
              </w:rPr>
              <w:br/>
            </w:r>
            <w:r w:rsidRPr="00B8715F">
              <w:rPr>
                <w:b/>
                <w:smallCaps/>
                <w:sz w:val="20"/>
              </w:rPr>
              <w:t>smluvní ceny</w:t>
            </w:r>
            <w:r w:rsidRPr="00B8715F">
              <w:rPr>
                <w:b/>
                <w:sz w:val="20"/>
              </w:rPr>
              <w:t xml:space="preserve"> bez DPH </w:t>
            </w:r>
          </w:p>
        </w:tc>
        <w:tc>
          <w:tcPr>
            <w:tcW w:w="3685" w:type="dxa"/>
            <w:vMerge w:val="restart"/>
            <w:shd w:val="clear" w:color="auto" w:fill="E0E0E0"/>
          </w:tcPr>
          <w:p w14:paraId="7F43B099" w14:textId="77777777" w:rsidR="00DC3ECD" w:rsidRPr="00B8715F" w:rsidRDefault="00DC3ECD" w:rsidP="00D17C8A">
            <w:pPr>
              <w:pStyle w:val="Odstavec"/>
              <w:spacing w:before="40" w:after="40"/>
              <w:jc w:val="center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>Věcná náplň milníku pro uskutečnění platby</w:t>
            </w:r>
          </w:p>
        </w:tc>
      </w:tr>
      <w:tr w:rsidR="00DC3ECD" w:rsidRPr="00FA270A" w14:paraId="7F43B0A0" w14:textId="77777777" w:rsidTr="00D17C8A">
        <w:trPr>
          <w:trHeight w:val="313"/>
          <w:tblHeader/>
        </w:trPr>
        <w:tc>
          <w:tcPr>
            <w:tcW w:w="1843" w:type="dxa"/>
            <w:vMerge/>
            <w:shd w:val="clear" w:color="auto" w:fill="E0E0E0"/>
          </w:tcPr>
          <w:p w14:paraId="7F43B09B" w14:textId="77777777" w:rsidR="00DC3ECD" w:rsidRPr="00B8715F" w:rsidRDefault="00DC3ECD" w:rsidP="00D17C8A">
            <w:pPr>
              <w:pStyle w:val="Odstavec"/>
              <w:spacing w:before="40" w:after="40"/>
              <w:rPr>
                <w:b/>
                <w:sz w:val="20"/>
              </w:rPr>
            </w:pPr>
          </w:p>
        </w:tc>
        <w:tc>
          <w:tcPr>
            <w:tcW w:w="1701" w:type="dxa"/>
            <w:vMerge/>
            <w:shd w:val="clear" w:color="auto" w:fill="E0E0E0"/>
          </w:tcPr>
          <w:p w14:paraId="7F43B09C" w14:textId="77777777" w:rsidR="00DC3ECD" w:rsidRPr="00B8715F" w:rsidRDefault="00DC3ECD" w:rsidP="00D17C8A">
            <w:pPr>
              <w:pStyle w:val="Odstavec"/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851" w:type="dxa"/>
            <w:shd w:val="clear" w:color="auto" w:fill="E0E0E0"/>
          </w:tcPr>
          <w:p w14:paraId="7F43B09D" w14:textId="77777777" w:rsidR="00DC3ECD" w:rsidRPr="00B8715F" w:rsidRDefault="00DC3ECD" w:rsidP="00D17C8A">
            <w:pPr>
              <w:pStyle w:val="Odstavec"/>
              <w:spacing w:before="40" w:after="40"/>
              <w:jc w:val="center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>%</w:t>
            </w:r>
          </w:p>
        </w:tc>
        <w:tc>
          <w:tcPr>
            <w:tcW w:w="1559" w:type="dxa"/>
            <w:shd w:val="clear" w:color="auto" w:fill="E0E0E0"/>
          </w:tcPr>
          <w:p w14:paraId="7F43B09E" w14:textId="77777777" w:rsidR="00DC3ECD" w:rsidRPr="00B8715F" w:rsidRDefault="00DC3ECD" w:rsidP="00D17C8A">
            <w:pPr>
              <w:pStyle w:val="Odstavec"/>
              <w:spacing w:before="40" w:after="40"/>
              <w:jc w:val="center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>(v tis. Kč)</w:t>
            </w:r>
          </w:p>
        </w:tc>
        <w:tc>
          <w:tcPr>
            <w:tcW w:w="3685" w:type="dxa"/>
            <w:vMerge/>
            <w:shd w:val="clear" w:color="auto" w:fill="E0E0E0"/>
          </w:tcPr>
          <w:p w14:paraId="7F43B09F" w14:textId="77777777" w:rsidR="00DC3ECD" w:rsidRPr="00B8715F" w:rsidRDefault="00DC3ECD" w:rsidP="00D17C8A">
            <w:pPr>
              <w:pStyle w:val="Odstavec"/>
              <w:spacing w:before="40" w:after="40"/>
              <w:jc w:val="center"/>
              <w:rPr>
                <w:b/>
                <w:sz w:val="20"/>
              </w:rPr>
            </w:pPr>
          </w:p>
        </w:tc>
      </w:tr>
      <w:tr w:rsidR="000B1151" w:rsidRPr="00DB3D13" w14:paraId="7F43B0A9" w14:textId="77777777" w:rsidTr="00D17C8A">
        <w:tblPrEx>
          <w:tblCellMar>
            <w:left w:w="71" w:type="dxa"/>
            <w:right w:w="71" w:type="dxa"/>
          </w:tblCellMar>
        </w:tblPrEx>
        <w:trPr>
          <w:cantSplit/>
          <w:trHeight w:val="883"/>
        </w:trPr>
        <w:tc>
          <w:tcPr>
            <w:tcW w:w="1843" w:type="dxa"/>
          </w:tcPr>
          <w:p w14:paraId="7F43B0A1" w14:textId="02D1E735" w:rsidR="000B1151" w:rsidRPr="00DB3D13" w:rsidRDefault="001F6A5A" w:rsidP="001F6A5A">
            <w:pPr>
              <w:pStyle w:val="Odstavec"/>
              <w:tabs>
                <w:tab w:val="left" w:pos="213"/>
              </w:tabs>
              <w:spacing w:before="60" w:after="60"/>
              <w:ind w:left="355" w:hanging="426"/>
              <w:jc w:val="center"/>
              <w:rPr>
                <w:b/>
                <w:sz w:val="20"/>
              </w:rPr>
            </w:pPr>
            <w:r w:rsidRPr="00DB3D13">
              <w:rPr>
                <w:b/>
                <w:sz w:val="20"/>
              </w:rPr>
              <w:t>4.</w:t>
            </w:r>
            <w:r w:rsidRPr="00DB3D13">
              <w:rPr>
                <w:b/>
                <w:sz w:val="20"/>
              </w:rPr>
              <w:tab/>
            </w:r>
            <w:r w:rsidR="000B1151" w:rsidRPr="00DB3D13">
              <w:rPr>
                <w:b/>
                <w:sz w:val="20"/>
              </w:rPr>
              <w:t>dílčí platba</w:t>
            </w:r>
          </w:p>
          <w:p w14:paraId="7F43B0A2" w14:textId="77777777" w:rsidR="000B1151" w:rsidRPr="00DB3D13" w:rsidRDefault="000B1151" w:rsidP="00D17C8A">
            <w:pPr>
              <w:pStyle w:val="Odstavec"/>
              <w:spacing w:before="60" w:after="60"/>
              <w:ind w:hanging="71"/>
              <w:jc w:val="center"/>
              <w:rPr>
                <w:b/>
                <w:sz w:val="20"/>
              </w:rPr>
            </w:pPr>
            <w:r w:rsidRPr="00DB3D13">
              <w:rPr>
                <w:sz w:val="20"/>
              </w:rPr>
              <w:t>(na základě postupu</w:t>
            </w:r>
            <w:r>
              <w:rPr>
                <w:sz w:val="20"/>
              </w:rPr>
              <w:t xml:space="preserve"> /věcného plnění</w:t>
            </w:r>
            <w:r w:rsidRPr="00DB3D13">
              <w:rPr>
                <w:sz w:val="20"/>
              </w:rPr>
              <w:t xml:space="preserve"> </w:t>
            </w:r>
            <w:r w:rsidRPr="00DB3D13">
              <w:rPr>
                <w:smallCaps/>
                <w:sz w:val="20"/>
              </w:rPr>
              <w:t>díla)</w:t>
            </w:r>
          </w:p>
        </w:tc>
        <w:tc>
          <w:tcPr>
            <w:tcW w:w="1701" w:type="dxa"/>
          </w:tcPr>
          <w:p w14:paraId="7F43B0A3" w14:textId="77777777" w:rsidR="000B1151" w:rsidRPr="00D1634C" w:rsidRDefault="000B1151" w:rsidP="00D17C8A">
            <w:pPr>
              <w:pStyle w:val="Zpat"/>
              <w:pBdr>
                <w:top w:val="none" w:sz="0" w:space="0" w:color="auto"/>
              </w:pBdr>
              <w:spacing w:before="120" w:after="40"/>
              <w:rPr>
                <w:rFonts w:cs="Arial"/>
                <w:b/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7F43B0A4" w14:textId="6EF216AE" w:rsidR="000B1151" w:rsidRPr="007D087E" w:rsidRDefault="001E3DEC" w:rsidP="00D17C8A">
            <w:pPr>
              <w:pStyle w:val="Odstavec"/>
              <w:jc w:val="center"/>
              <w:rPr>
                <w:sz w:val="20"/>
              </w:rPr>
            </w:pPr>
            <w:del w:id="6" w:author="Lukáš Weiss" w:date="2021-05-03T08:38:00Z">
              <w:r w:rsidRPr="007D087E" w:rsidDel="00D15498">
                <w:rPr>
                  <w:sz w:val="20"/>
                </w:rPr>
                <w:delText>10</w:delText>
              </w:r>
            </w:del>
            <w:ins w:id="7" w:author="Jiří Švarc" w:date="2021-05-04T14:55:00Z">
              <w:r w:rsidR="004C4D6A">
                <w:rPr>
                  <w:sz w:val="20"/>
                </w:rPr>
                <w:t>1</w:t>
              </w:r>
            </w:ins>
          </w:p>
        </w:tc>
        <w:tc>
          <w:tcPr>
            <w:tcW w:w="1559" w:type="dxa"/>
            <w:shd w:val="clear" w:color="auto" w:fill="auto"/>
          </w:tcPr>
          <w:p w14:paraId="7F43B0A5" w14:textId="77777777" w:rsidR="000B1151" w:rsidRPr="00DB3D13" w:rsidRDefault="000B1151" w:rsidP="00D17C8A">
            <w:pPr>
              <w:pStyle w:val="Odstavec"/>
              <w:spacing w:before="240"/>
              <w:jc w:val="center"/>
              <w:rPr>
                <w:sz w:val="20"/>
              </w:rPr>
            </w:pPr>
            <w:r w:rsidRPr="00DB3D13">
              <w:rPr>
                <w:sz w:val="20"/>
              </w:rPr>
              <w:t>.................</w:t>
            </w:r>
          </w:p>
        </w:tc>
        <w:tc>
          <w:tcPr>
            <w:tcW w:w="3685" w:type="dxa"/>
          </w:tcPr>
          <w:p w14:paraId="26C8833F" w14:textId="7D3DC2C9" w:rsidR="000B1151" w:rsidRPr="00DB3D13" w:rsidRDefault="000B1151" w:rsidP="00E039C8">
            <w:pPr>
              <w:spacing w:before="60"/>
              <w:jc w:val="left"/>
              <w:rPr>
                <w:b/>
                <w:i/>
                <w:caps/>
                <w:sz w:val="20"/>
              </w:rPr>
            </w:pPr>
            <w:r w:rsidRPr="00DB3D13">
              <w:rPr>
                <w:b/>
                <w:caps/>
                <w:sz w:val="20"/>
              </w:rPr>
              <w:t xml:space="preserve">Milník </w:t>
            </w:r>
            <w:r>
              <w:rPr>
                <w:b/>
                <w:caps/>
                <w:sz w:val="20"/>
              </w:rPr>
              <w:t>2.1</w:t>
            </w:r>
          </w:p>
          <w:p w14:paraId="755FD908" w14:textId="04D997A1" w:rsidR="000B1151" w:rsidRPr="00DB3D13" w:rsidRDefault="000B1151" w:rsidP="00E039C8">
            <w:pPr>
              <w:spacing w:before="60" w:after="60"/>
              <w:jc w:val="left"/>
              <w:rPr>
                <w:sz w:val="20"/>
              </w:rPr>
            </w:pPr>
            <w:r w:rsidRPr="001D6090">
              <w:rPr>
                <w:sz w:val="20"/>
              </w:rPr>
              <w:t xml:space="preserve">Předání poslední schválené části </w:t>
            </w:r>
            <w:r w:rsidRPr="001D6090">
              <w:rPr>
                <w:smallCaps/>
                <w:sz w:val="20"/>
              </w:rPr>
              <w:t>projektové do</w:t>
            </w:r>
            <w:r>
              <w:rPr>
                <w:smallCaps/>
                <w:sz w:val="20"/>
              </w:rPr>
              <w:t>kumentace pro provádění stavby 2</w:t>
            </w:r>
            <w:r w:rsidRPr="001D6090">
              <w:rPr>
                <w:smallCaps/>
                <w:sz w:val="20"/>
              </w:rPr>
              <w:t>. části díla</w:t>
            </w:r>
            <w:r w:rsidRPr="001D6090">
              <w:rPr>
                <w:sz w:val="20"/>
              </w:rPr>
              <w:t xml:space="preserve"> (realizační dokumentace</w:t>
            </w:r>
            <w:r w:rsidRPr="00DB3D13">
              <w:rPr>
                <w:sz w:val="20"/>
              </w:rPr>
              <w:t xml:space="preserve"> v pořadí posledního dokončeného projektu SO/IO</w:t>
            </w:r>
            <w:r>
              <w:rPr>
                <w:sz w:val="20"/>
              </w:rPr>
              <w:t>/PS</w:t>
            </w:r>
            <w:r w:rsidRPr="001D6090">
              <w:rPr>
                <w:sz w:val="20"/>
              </w:rPr>
              <w:t xml:space="preserve">) v souladu s bodem </w:t>
            </w:r>
            <w:r>
              <w:rPr>
                <w:sz w:val="20"/>
              </w:rPr>
              <w:t>9.1 (b)</w:t>
            </w:r>
            <w:r w:rsidRPr="001D6090">
              <w:rPr>
                <w:sz w:val="20"/>
              </w:rPr>
              <w:t xml:space="preserve"> </w:t>
            </w:r>
            <w:r w:rsidRPr="001D6090">
              <w:rPr>
                <w:smallCaps/>
                <w:sz w:val="20"/>
              </w:rPr>
              <w:t>smlouvy</w:t>
            </w:r>
            <w:r w:rsidRPr="001D6090">
              <w:rPr>
                <w:sz w:val="20"/>
              </w:rPr>
              <w:t xml:space="preserve"> a kap. 2.2 Přílohy 3 </w:t>
            </w:r>
            <w:r w:rsidRPr="001D6090">
              <w:rPr>
                <w:smallCaps/>
                <w:sz w:val="20"/>
              </w:rPr>
              <w:t>smlouvy</w:t>
            </w:r>
            <w:r w:rsidRPr="001D6090">
              <w:rPr>
                <w:sz w:val="20"/>
              </w:rPr>
              <w:t>.</w:t>
            </w:r>
            <w:r w:rsidRPr="00DB3D13">
              <w:rPr>
                <w:sz w:val="20"/>
              </w:rPr>
              <w:t xml:space="preserve"> </w:t>
            </w:r>
          </w:p>
          <w:p w14:paraId="7F43B0A8" w14:textId="1E78A372" w:rsidR="000B1151" w:rsidRPr="00DB3D13" w:rsidRDefault="000B1151" w:rsidP="00D17C8A">
            <w:pPr>
              <w:spacing w:before="60" w:after="60"/>
              <w:jc w:val="left"/>
              <w:rPr>
                <w:sz w:val="20"/>
              </w:rPr>
            </w:pPr>
            <w:r w:rsidRPr="00DB3D13">
              <w:rPr>
                <w:sz w:val="20"/>
              </w:rPr>
              <w:t xml:space="preserve">a </w:t>
            </w:r>
            <w:r w:rsidRPr="00DB3D13">
              <w:rPr>
                <w:spacing w:val="-4"/>
                <w:sz w:val="20"/>
              </w:rPr>
              <w:t>odsouhlasení splnění milníku</w:t>
            </w:r>
            <w:r w:rsidRPr="00DB3D13">
              <w:rPr>
                <w:smallCaps/>
                <w:spacing w:val="-4"/>
                <w:sz w:val="20"/>
              </w:rPr>
              <w:t xml:space="preserve"> objednatelem</w:t>
            </w:r>
            <w:r w:rsidRPr="00DB3D13">
              <w:rPr>
                <w:spacing w:val="-4"/>
                <w:sz w:val="20"/>
              </w:rPr>
              <w:t xml:space="preserve"> v souladu se</w:t>
            </w:r>
            <w:r w:rsidRPr="00DB3D13">
              <w:rPr>
                <w:smallCaps/>
                <w:spacing w:val="-4"/>
                <w:sz w:val="20"/>
              </w:rPr>
              <w:t xml:space="preserve"> smlouvou</w:t>
            </w:r>
            <w:r w:rsidRPr="00DB3D13">
              <w:rPr>
                <w:spacing w:val="-4"/>
                <w:sz w:val="20"/>
              </w:rPr>
              <w:t>.</w:t>
            </w:r>
          </w:p>
        </w:tc>
      </w:tr>
      <w:tr w:rsidR="000B1151" w:rsidRPr="00FA270A" w14:paraId="7F43B0B2" w14:textId="77777777" w:rsidTr="00D17C8A">
        <w:tblPrEx>
          <w:tblCellMar>
            <w:left w:w="71" w:type="dxa"/>
            <w:right w:w="71" w:type="dxa"/>
          </w:tblCellMar>
        </w:tblPrEx>
        <w:trPr>
          <w:cantSplit/>
          <w:trHeight w:val="784"/>
        </w:trPr>
        <w:tc>
          <w:tcPr>
            <w:tcW w:w="1843" w:type="dxa"/>
          </w:tcPr>
          <w:p w14:paraId="7F43B0AA" w14:textId="2FDE6B94" w:rsidR="000B1151" w:rsidRPr="00DB3D13" w:rsidRDefault="001F6A5A" w:rsidP="001F6A5A">
            <w:pPr>
              <w:pStyle w:val="Odstavec"/>
              <w:tabs>
                <w:tab w:val="left" w:pos="213"/>
              </w:tabs>
              <w:spacing w:before="60" w:after="60"/>
              <w:ind w:left="355" w:hanging="426"/>
              <w:jc w:val="center"/>
              <w:rPr>
                <w:b/>
                <w:sz w:val="20"/>
              </w:rPr>
            </w:pPr>
            <w:r w:rsidRPr="00DB3D13">
              <w:rPr>
                <w:b/>
                <w:sz w:val="20"/>
              </w:rPr>
              <w:t>5.</w:t>
            </w:r>
            <w:r w:rsidRPr="00DB3D13">
              <w:rPr>
                <w:b/>
                <w:sz w:val="20"/>
              </w:rPr>
              <w:tab/>
            </w:r>
            <w:r w:rsidR="000B1151" w:rsidRPr="00DB3D13">
              <w:rPr>
                <w:b/>
                <w:sz w:val="20"/>
              </w:rPr>
              <w:t>dílčí platba</w:t>
            </w:r>
          </w:p>
          <w:p w14:paraId="7F43B0AB" w14:textId="77777777" w:rsidR="000B1151" w:rsidRPr="00DB3D13" w:rsidRDefault="000B1151" w:rsidP="00D17C8A">
            <w:pPr>
              <w:pStyle w:val="Odstavec"/>
              <w:spacing w:before="60" w:after="60"/>
              <w:ind w:hanging="71"/>
              <w:jc w:val="center"/>
              <w:rPr>
                <w:b/>
                <w:sz w:val="20"/>
              </w:rPr>
            </w:pPr>
            <w:r w:rsidRPr="00DB3D13">
              <w:rPr>
                <w:sz w:val="20"/>
              </w:rPr>
              <w:t>(na základě postupu</w:t>
            </w:r>
            <w:r>
              <w:rPr>
                <w:sz w:val="20"/>
              </w:rPr>
              <w:t xml:space="preserve"> /věcného plnění</w:t>
            </w:r>
            <w:r w:rsidRPr="00DB3D13">
              <w:rPr>
                <w:sz w:val="20"/>
              </w:rPr>
              <w:t xml:space="preserve"> </w:t>
            </w:r>
            <w:r w:rsidRPr="00DB3D13">
              <w:rPr>
                <w:smallCaps/>
                <w:sz w:val="20"/>
              </w:rPr>
              <w:t>díla)</w:t>
            </w:r>
          </w:p>
        </w:tc>
        <w:tc>
          <w:tcPr>
            <w:tcW w:w="1701" w:type="dxa"/>
          </w:tcPr>
          <w:p w14:paraId="7F43B0AC" w14:textId="77777777" w:rsidR="000B1151" w:rsidRPr="00D1634C" w:rsidRDefault="000B1151" w:rsidP="00D17C8A">
            <w:pPr>
              <w:pStyle w:val="Zpat"/>
              <w:pBdr>
                <w:top w:val="none" w:sz="0" w:space="0" w:color="auto"/>
              </w:pBdr>
              <w:spacing w:before="120" w:after="40"/>
              <w:rPr>
                <w:rFonts w:cs="Arial"/>
                <w:b/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7F43B0AD" w14:textId="344C58AF" w:rsidR="000B1151" w:rsidRPr="007D087E" w:rsidRDefault="001E3DEC" w:rsidP="004C4D6A">
            <w:pPr>
              <w:pStyle w:val="Odstavec"/>
              <w:jc w:val="center"/>
              <w:rPr>
                <w:sz w:val="20"/>
              </w:rPr>
            </w:pPr>
            <w:del w:id="8" w:author="Lukáš Weiss" w:date="2021-05-03T08:39:00Z">
              <w:r w:rsidRPr="007D087E" w:rsidDel="00437638">
                <w:rPr>
                  <w:sz w:val="20"/>
                </w:rPr>
                <w:delText>60</w:delText>
              </w:r>
            </w:del>
            <w:ins w:id="9" w:author="Jiří Švarc" w:date="2021-05-04T14:55:00Z">
              <w:r w:rsidR="004C4D6A">
                <w:rPr>
                  <w:sz w:val="20"/>
                </w:rPr>
                <w:t>32</w:t>
              </w:r>
            </w:ins>
          </w:p>
        </w:tc>
        <w:tc>
          <w:tcPr>
            <w:tcW w:w="1559" w:type="dxa"/>
            <w:shd w:val="clear" w:color="auto" w:fill="auto"/>
          </w:tcPr>
          <w:p w14:paraId="7F43B0AE" w14:textId="77777777" w:rsidR="000B1151" w:rsidRPr="00DB3D13" w:rsidRDefault="000B1151" w:rsidP="00D17C8A">
            <w:pPr>
              <w:pStyle w:val="Odstavec"/>
              <w:spacing w:before="240"/>
              <w:jc w:val="center"/>
              <w:rPr>
                <w:sz w:val="20"/>
              </w:rPr>
            </w:pPr>
            <w:r w:rsidRPr="00DB3D13">
              <w:rPr>
                <w:sz w:val="20"/>
              </w:rPr>
              <w:t>.................</w:t>
            </w:r>
          </w:p>
        </w:tc>
        <w:tc>
          <w:tcPr>
            <w:tcW w:w="3685" w:type="dxa"/>
          </w:tcPr>
          <w:p w14:paraId="6E0B53C8" w14:textId="6C41F6AF" w:rsidR="000B1151" w:rsidRPr="00DB3D13" w:rsidRDefault="000B1151" w:rsidP="00E039C8">
            <w:pPr>
              <w:spacing w:before="60"/>
              <w:jc w:val="left"/>
              <w:rPr>
                <w:b/>
                <w:caps/>
                <w:sz w:val="20"/>
              </w:rPr>
            </w:pPr>
            <w:r w:rsidRPr="00DB3D13">
              <w:rPr>
                <w:b/>
                <w:caps/>
                <w:sz w:val="20"/>
              </w:rPr>
              <w:t xml:space="preserve">Milník </w:t>
            </w:r>
            <w:r w:rsidR="0073658C">
              <w:rPr>
                <w:b/>
                <w:caps/>
                <w:sz w:val="20"/>
              </w:rPr>
              <w:t>2</w:t>
            </w:r>
            <w:r>
              <w:rPr>
                <w:b/>
                <w:caps/>
                <w:sz w:val="20"/>
              </w:rPr>
              <w:t>.2</w:t>
            </w:r>
          </w:p>
          <w:p w14:paraId="439A0FF9" w14:textId="03BAF76C" w:rsidR="000B1151" w:rsidRDefault="000B1151" w:rsidP="00E039C8">
            <w:pPr>
              <w:spacing w:before="60" w:after="60"/>
              <w:jc w:val="left"/>
              <w:rPr>
                <w:smallCaps/>
                <w:spacing w:val="-4"/>
                <w:sz w:val="20"/>
              </w:rPr>
            </w:pPr>
            <w:r>
              <w:rPr>
                <w:rFonts w:cs="Arial"/>
                <w:sz w:val="22"/>
                <w:szCs w:val="22"/>
              </w:rPr>
              <w:t>Z</w:t>
            </w:r>
            <w:r w:rsidRPr="001D6090">
              <w:rPr>
                <w:spacing w:val="-4"/>
                <w:sz w:val="20"/>
              </w:rPr>
              <w:t xml:space="preserve">provoznění v pořadí </w:t>
            </w:r>
            <w:r w:rsidR="0073658C">
              <w:rPr>
                <w:spacing w:val="-4"/>
                <w:sz w:val="20"/>
              </w:rPr>
              <w:t>druhého</w:t>
            </w:r>
            <w:r w:rsidRPr="001D6090">
              <w:rPr>
                <w:spacing w:val="-4"/>
                <w:sz w:val="20"/>
              </w:rPr>
              <w:t xml:space="preserve"> rekonstruovaného kotle a jeho protokolární předání </w:t>
            </w:r>
            <w:r w:rsidRPr="001D6090">
              <w:rPr>
                <w:smallCaps/>
                <w:spacing w:val="-4"/>
                <w:sz w:val="20"/>
              </w:rPr>
              <w:t>objednateli</w:t>
            </w:r>
            <w:r>
              <w:rPr>
                <w:smallCaps/>
                <w:spacing w:val="-4"/>
                <w:sz w:val="20"/>
              </w:rPr>
              <w:t xml:space="preserve"> (</w:t>
            </w:r>
            <w:r w:rsidRPr="001D6090">
              <w:rPr>
                <w:smallCaps/>
                <w:spacing w:val="-4"/>
                <w:sz w:val="20"/>
              </w:rPr>
              <w:t>předběžná přejímka</w:t>
            </w:r>
            <w:r>
              <w:rPr>
                <w:smallCaps/>
                <w:spacing w:val="-4"/>
                <w:sz w:val="20"/>
              </w:rPr>
              <w:t xml:space="preserve">) </w:t>
            </w:r>
          </w:p>
          <w:p w14:paraId="7F43B0B1" w14:textId="609568C5" w:rsidR="000B1151" w:rsidRPr="00DB3D13" w:rsidRDefault="000B1151" w:rsidP="00D17C8A">
            <w:pPr>
              <w:spacing w:before="60" w:after="60"/>
              <w:jc w:val="left"/>
              <w:rPr>
                <w:sz w:val="20"/>
              </w:rPr>
            </w:pPr>
            <w:r w:rsidRPr="00DB3D13">
              <w:rPr>
                <w:sz w:val="20"/>
              </w:rPr>
              <w:t xml:space="preserve">a </w:t>
            </w:r>
            <w:r w:rsidRPr="00DB3D13">
              <w:rPr>
                <w:spacing w:val="-4"/>
                <w:sz w:val="20"/>
              </w:rPr>
              <w:t>odsouhlasení splnění milníku</w:t>
            </w:r>
            <w:r w:rsidRPr="00DB3D13">
              <w:rPr>
                <w:smallCaps/>
                <w:spacing w:val="-4"/>
                <w:sz w:val="20"/>
              </w:rPr>
              <w:t xml:space="preserve"> objednatelem</w:t>
            </w:r>
            <w:r w:rsidRPr="00DB3D13">
              <w:rPr>
                <w:spacing w:val="-4"/>
                <w:sz w:val="20"/>
              </w:rPr>
              <w:t xml:space="preserve"> v souladu se</w:t>
            </w:r>
            <w:r w:rsidRPr="00DB3D13">
              <w:rPr>
                <w:smallCaps/>
                <w:spacing w:val="-4"/>
                <w:sz w:val="20"/>
              </w:rPr>
              <w:t xml:space="preserve"> smlouvou</w:t>
            </w:r>
            <w:r w:rsidRPr="00DB3D13">
              <w:rPr>
                <w:spacing w:val="-4"/>
                <w:sz w:val="20"/>
              </w:rPr>
              <w:t>.</w:t>
            </w:r>
          </w:p>
        </w:tc>
      </w:tr>
      <w:tr w:rsidR="000B1151" w:rsidRPr="001A6E1A" w14:paraId="7F43B0BB" w14:textId="77777777" w:rsidTr="00D17C8A">
        <w:tblPrEx>
          <w:tblCellMar>
            <w:left w:w="71" w:type="dxa"/>
            <w:right w:w="71" w:type="dxa"/>
          </w:tblCellMar>
        </w:tblPrEx>
        <w:trPr>
          <w:cantSplit/>
          <w:trHeight w:val="839"/>
        </w:trPr>
        <w:tc>
          <w:tcPr>
            <w:tcW w:w="1843" w:type="dxa"/>
          </w:tcPr>
          <w:p w14:paraId="7F43B0B3" w14:textId="47A8C019" w:rsidR="000B1151" w:rsidRPr="001A6E1A" w:rsidRDefault="001F6A5A" w:rsidP="001F6A5A">
            <w:pPr>
              <w:pStyle w:val="Odstavec"/>
              <w:tabs>
                <w:tab w:val="left" w:pos="213"/>
              </w:tabs>
              <w:spacing w:before="60" w:after="60"/>
              <w:ind w:left="355" w:hanging="426"/>
              <w:jc w:val="center"/>
              <w:rPr>
                <w:b/>
                <w:sz w:val="20"/>
              </w:rPr>
            </w:pPr>
            <w:r w:rsidRPr="001A6E1A">
              <w:rPr>
                <w:b/>
                <w:sz w:val="20"/>
              </w:rPr>
              <w:t>6.</w:t>
            </w:r>
            <w:r w:rsidRPr="001A6E1A">
              <w:rPr>
                <w:b/>
                <w:sz w:val="20"/>
              </w:rPr>
              <w:tab/>
            </w:r>
            <w:r w:rsidR="000B1151" w:rsidRPr="001A6E1A">
              <w:rPr>
                <w:b/>
                <w:sz w:val="20"/>
              </w:rPr>
              <w:t>dílčí platba</w:t>
            </w:r>
          </w:p>
          <w:p w14:paraId="7F43B0B4" w14:textId="77777777" w:rsidR="000B1151" w:rsidRPr="001A6E1A" w:rsidRDefault="000B1151" w:rsidP="00D17C8A">
            <w:pPr>
              <w:pStyle w:val="Odstavec"/>
              <w:spacing w:before="60" w:after="60"/>
              <w:ind w:hanging="71"/>
              <w:jc w:val="center"/>
              <w:rPr>
                <w:b/>
                <w:sz w:val="20"/>
              </w:rPr>
            </w:pPr>
            <w:r w:rsidRPr="00DB3D13">
              <w:rPr>
                <w:sz w:val="20"/>
              </w:rPr>
              <w:t>(na základě postupu</w:t>
            </w:r>
            <w:r>
              <w:rPr>
                <w:sz w:val="20"/>
              </w:rPr>
              <w:t xml:space="preserve"> /věcného plnění</w:t>
            </w:r>
            <w:r w:rsidRPr="00DB3D13">
              <w:rPr>
                <w:sz w:val="20"/>
              </w:rPr>
              <w:t xml:space="preserve"> </w:t>
            </w:r>
            <w:r w:rsidRPr="00DB3D13">
              <w:rPr>
                <w:smallCaps/>
                <w:sz w:val="20"/>
              </w:rPr>
              <w:t>díla)</w:t>
            </w:r>
          </w:p>
        </w:tc>
        <w:tc>
          <w:tcPr>
            <w:tcW w:w="1701" w:type="dxa"/>
          </w:tcPr>
          <w:p w14:paraId="7F43B0B5" w14:textId="77777777" w:rsidR="000B1151" w:rsidRPr="00D1634C" w:rsidRDefault="000B1151" w:rsidP="00D17C8A">
            <w:pPr>
              <w:pStyle w:val="Zpat"/>
              <w:pBdr>
                <w:top w:val="none" w:sz="0" w:space="0" w:color="auto"/>
              </w:pBdr>
              <w:spacing w:before="120" w:after="40"/>
              <w:rPr>
                <w:rFonts w:cs="Arial"/>
                <w:b/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7F43B0B6" w14:textId="7A456CA9" w:rsidR="000B1151" w:rsidRPr="007D087E" w:rsidRDefault="001E3DEC" w:rsidP="004C4D6A">
            <w:pPr>
              <w:pStyle w:val="Odstavec"/>
              <w:jc w:val="center"/>
              <w:rPr>
                <w:sz w:val="20"/>
              </w:rPr>
            </w:pPr>
            <w:del w:id="10" w:author="Lukáš Weiss" w:date="2021-05-03T08:39:00Z">
              <w:r w:rsidRPr="007D087E" w:rsidDel="00437638">
                <w:rPr>
                  <w:sz w:val="20"/>
                </w:rPr>
                <w:delText>30</w:delText>
              </w:r>
            </w:del>
            <w:ins w:id="11" w:author="Jiří Švarc" w:date="2021-05-04T14:55:00Z">
              <w:r w:rsidR="004C4D6A">
                <w:rPr>
                  <w:sz w:val="20"/>
                </w:rPr>
                <w:t>67</w:t>
              </w:r>
            </w:ins>
          </w:p>
        </w:tc>
        <w:tc>
          <w:tcPr>
            <w:tcW w:w="1559" w:type="dxa"/>
            <w:shd w:val="clear" w:color="auto" w:fill="auto"/>
          </w:tcPr>
          <w:p w14:paraId="7F43B0B7" w14:textId="77777777" w:rsidR="000B1151" w:rsidRPr="001A6E1A" w:rsidRDefault="000B1151" w:rsidP="00D17C8A">
            <w:pPr>
              <w:pStyle w:val="Odstavec"/>
              <w:spacing w:before="240"/>
              <w:jc w:val="center"/>
              <w:rPr>
                <w:sz w:val="20"/>
              </w:rPr>
            </w:pPr>
            <w:r w:rsidRPr="001A6E1A">
              <w:rPr>
                <w:sz w:val="20"/>
              </w:rPr>
              <w:t>.................</w:t>
            </w:r>
          </w:p>
        </w:tc>
        <w:tc>
          <w:tcPr>
            <w:tcW w:w="3685" w:type="dxa"/>
          </w:tcPr>
          <w:p w14:paraId="5B86ED5A" w14:textId="0FCB0B30" w:rsidR="000B1151" w:rsidRPr="001A6E1A" w:rsidRDefault="000B1151" w:rsidP="00E039C8">
            <w:pPr>
              <w:spacing w:before="60"/>
              <w:jc w:val="left"/>
              <w:rPr>
                <w:b/>
                <w:caps/>
                <w:sz w:val="20"/>
              </w:rPr>
            </w:pPr>
            <w:r w:rsidRPr="001A6E1A">
              <w:rPr>
                <w:b/>
                <w:caps/>
                <w:sz w:val="20"/>
              </w:rPr>
              <w:t xml:space="preserve">Milník </w:t>
            </w:r>
            <w:r w:rsidR="0073658C">
              <w:rPr>
                <w:b/>
                <w:caps/>
                <w:sz w:val="20"/>
              </w:rPr>
              <w:t>2</w:t>
            </w:r>
            <w:r>
              <w:rPr>
                <w:b/>
                <w:caps/>
                <w:sz w:val="20"/>
              </w:rPr>
              <w:t>.3</w:t>
            </w:r>
          </w:p>
          <w:p w14:paraId="624C7BE5" w14:textId="036BBC03" w:rsidR="000B1151" w:rsidRDefault="000B1151" w:rsidP="00E039C8">
            <w:pPr>
              <w:spacing w:before="60" w:after="60"/>
              <w:jc w:val="left"/>
              <w:rPr>
                <w:sz w:val="20"/>
              </w:rPr>
            </w:pPr>
            <w:r w:rsidRPr="001A6E1A">
              <w:rPr>
                <w:sz w:val="20"/>
              </w:rPr>
              <w:t xml:space="preserve">Podpis protokolu o </w:t>
            </w:r>
            <w:r w:rsidRPr="001A6E1A">
              <w:rPr>
                <w:smallCaps/>
                <w:sz w:val="20"/>
              </w:rPr>
              <w:t>předběžném převzetí</w:t>
            </w:r>
            <w:r>
              <w:rPr>
                <w:smallCaps/>
                <w:sz w:val="20"/>
              </w:rPr>
              <w:t xml:space="preserve"> </w:t>
            </w:r>
            <w:r w:rsidR="0073658C">
              <w:rPr>
                <w:smallCaps/>
                <w:sz w:val="20"/>
              </w:rPr>
              <w:t>2</w:t>
            </w:r>
            <w:r>
              <w:rPr>
                <w:smallCaps/>
                <w:sz w:val="20"/>
              </w:rPr>
              <w:t>. části</w:t>
            </w:r>
            <w:r w:rsidRPr="001A6E1A">
              <w:rPr>
                <w:smallCaps/>
                <w:sz w:val="20"/>
              </w:rPr>
              <w:t xml:space="preserve"> díla </w:t>
            </w:r>
            <w:r w:rsidRPr="001A6E1A">
              <w:rPr>
                <w:sz w:val="20"/>
              </w:rPr>
              <w:t xml:space="preserve">v souladu se </w:t>
            </w:r>
            <w:r w:rsidRPr="001A6E1A">
              <w:rPr>
                <w:smallCaps/>
                <w:sz w:val="20"/>
              </w:rPr>
              <w:t>smlouvou</w:t>
            </w:r>
            <w:r w:rsidRPr="001A6E1A">
              <w:rPr>
                <w:sz w:val="20"/>
              </w:rPr>
              <w:t xml:space="preserve"> </w:t>
            </w:r>
          </w:p>
          <w:p w14:paraId="7F43B0BA" w14:textId="2B7745B5" w:rsidR="000B1151" w:rsidRPr="001A6E1A" w:rsidRDefault="000B1151" w:rsidP="00D17C8A">
            <w:pPr>
              <w:spacing w:before="60" w:after="60"/>
              <w:jc w:val="left"/>
              <w:rPr>
                <w:sz w:val="20"/>
              </w:rPr>
            </w:pPr>
            <w:r w:rsidRPr="001A6E1A">
              <w:rPr>
                <w:sz w:val="20"/>
              </w:rPr>
              <w:t xml:space="preserve">a </w:t>
            </w:r>
            <w:r w:rsidRPr="001A6E1A">
              <w:rPr>
                <w:spacing w:val="-4"/>
                <w:sz w:val="20"/>
              </w:rPr>
              <w:t>odsouhlasení splnění milníku</w:t>
            </w:r>
            <w:r w:rsidRPr="001A6E1A">
              <w:rPr>
                <w:smallCaps/>
                <w:spacing w:val="-4"/>
                <w:sz w:val="20"/>
              </w:rPr>
              <w:t xml:space="preserve"> objednatelem</w:t>
            </w:r>
            <w:r w:rsidRPr="001A6E1A">
              <w:rPr>
                <w:spacing w:val="-4"/>
                <w:sz w:val="20"/>
              </w:rPr>
              <w:t xml:space="preserve"> v souladu se</w:t>
            </w:r>
            <w:r w:rsidRPr="001A6E1A">
              <w:rPr>
                <w:smallCaps/>
                <w:spacing w:val="-4"/>
                <w:sz w:val="20"/>
              </w:rPr>
              <w:t xml:space="preserve"> smlouvou</w:t>
            </w:r>
            <w:r w:rsidRPr="001A6E1A">
              <w:rPr>
                <w:spacing w:val="-4"/>
                <w:sz w:val="20"/>
              </w:rPr>
              <w:t>.</w:t>
            </w:r>
          </w:p>
        </w:tc>
      </w:tr>
      <w:tr w:rsidR="000B1151" w14:paraId="7F43B0D2" w14:textId="77777777" w:rsidTr="00D17C8A">
        <w:tblPrEx>
          <w:tblCellMar>
            <w:left w:w="71" w:type="dxa"/>
            <w:right w:w="71" w:type="dxa"/>
          </w:tblCellMar>
        </w:tblPrEx>
        <w:trPr>
          <w:cantSplit/>
        </w:trPr>
        <w:tc>
          <w:tcPr>
            <w:tcW w:w="354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CCFFFF"/>
          </w:tcPr>
          <w:p w14:paraId="7F43B0CE" w14:textId="77777777" w:rsidR="000B1151" w:rsidRPr="001A6E1A" w:rsidRDefault="000B1151" w:rsidP="00D17C8A">
            <w:pPr>
              <w:pStyle w:val="Odstavec"/>
              <w:widowControl/>
              <w:rPr>
                <w:sz w:val="22"/>
              </w:rPr>
            </w:pPr>
            <w:r w:rsidRPr="001A6E1A">
              <w:rPr>
                <w:b/>
                <w:caps/>
                <w:sz w:val="22"/>
              </w:rPr>
              <w:t xml:space="preserve">celkem </w:t>
            </w:r>
            <w:r w:rsidRPr="001A6E1A">
              <w:rPr>
                <w:sz w:val="22"/>
              </w:rPr>
              <w:t>bez DPH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</w:tcBorders>
            <w:shd w:val="clear" w:color="auto" w:fill="CCFFFF"/>
          </w:tcPr>
          <w:p w14:paraId="7F43B0CF" w14:textId="77777777" w:rsidR="000B1151" w:rsidRPr="001A6E1A" w:rsidRDefault="000B1151" w:rsidP="00D17C8A">
            <w:pPr>
              <w:pStyle w:val="Odstavec"/>
              <w:jc w:val="center"/>
              <w:rPr>
                <w:sz w:val="22"/>
                <w:szCs w:val="22"/>
              </w:rPr>
            </w:pPr>
            <w:r w:rsidRPr="001A6E1A">
              <w:rPr>
                <w:sz w:val="22"/>
                <w:szCs w:val="22"/>
              </w:rPr>
              <w:t>100%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shd w:val="clear" w:color="auto" w:fill="CCFFFF"/>
          </w:tcPr>
          <w:p w14:paraId="7F43B0D0" w14:textId="77777777" w:rsidR="000B1151" w:rsidRPr="00A27F97" w:rsidRDefault="000B1151" w:rsidP="00D17C8A">
            <w:pPr>
              <w:pStyle w:val="Odstavec"/>
              <w:jc w:val="center"/>
            </w:pPr>
            <w:r w:rsidRPr="001A6E1A">
              <w:rPr>
                <w:sz w:val="20"/>
              </w:rPr>
              <w:t>.................</w:t>
            </w:r>
            <w:r w:rsidRPr="001A6E1A">
              <w:t>..</w:t>
            </w:r>
          </w:p>
        </w:tc>
        <w:tc>
          <w:tcPr>
            <w:tcW w:w="368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14:paraId="7F43B0D1" w14:textId="77777777" w:rsidR="000B1151" w:rsidRDefault="000B1151" w:rsidP="00D17C8A">
            <w:pPr>
              <w:pStyle w:val="Odstavec"/>
            </w:pPr>
          </w:p>
        </w:tc>
      </w:tr>
    </w:tbl>
    <w:p w14:paraId="7F43B0D3" w14:textId="77777777" w:rsidR="003B0D9C" w:rsidRPr="00D42B47" w:rsidRDefault="003B0D9C" w:rsidP="00D42B47"/>
    <w:sectPr w:rsidR="003B0D9C" w:rsidRPr="00D42B47" w:rsidSect="00BF3C5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2268" w:right="851" w:bottom="851" w:left="1418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7448E8" w14:textId="77777777" w:rsidR="00253397" w:rsidRDefault="00253397">
      <w:r>
        <w:separator/>
      </w:r>
    </w:p>
  </w:endnote>
  <w:endnote w:type="continuationSeparator" w:id="0">
    <w:p w14:paraId="72CD7EDA" w14:textId="77777777" w:rsidR="00253397" w:rsidRDefault="00253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3A4637" w14:textId="77777777" w:rsidR="004C4D6A" w:rsidRDefault="004C4D6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43B0E7" w14:textId="3874AF12" w:rsidR="003B0D9C" w:rsidRDefault="003B0D9C">
    <w:pPr>
      <w:pStyle w:val="Zpat"/>
      <w:tabs>
        <w:tab w:val="clear" w:pos="9356"/>
        <w:tab w:val="right" w:pos="9639"/>
      </w:tabs>
    </w:pPr>
    <w:r>
      <w:t xml:space="preserve">Strana: </w:t>
    </w:r>
    <w:r>
      <w:rPr>
        <w:rStyle w:val="slostrnky"/>
        <w:b/>
      </w:rPr>
      <w:fldChar w:fldCharType="begin"/>
    </w:r>
    <w:r>
      <w:rPr>
        <w:rStyle w:val="slostrnky"/>
        <w:b/>
      </w:rPr>
      <w:instrText xml:space="preserve"> PAGE </w:instrText>
    </w:r>
    <w:r>
      <w:rPr>
        <w:rStyle w:val="slostrnky"/>
        <w:b/>
      </w:rPr>
      <w:fldChar w:fldCharType="separate"/>
    </w:r>
    <w:r w:rsidR="004C4D6A">
      <w:rPr>
        <w:rStyle w:val="slostrnky"/>
        <w:b/>
        <w:noProof/>
      </w:rPr>
      <w:t>4</w:t>
    </w:r>
    <w:r>
      <w:rPr>
        <w:rStyle w:val="slostrnky"/>
        <w:b/>
      </w:rPr>
      <w:fldChar w:fldCharType="end"/>
    </w:r>
    <w:r>
      <w:rPr>
        <w:rStyle w:val="slostrnky"/>
        <w:b/>
      </w:rPr>
      <w:t xml:space="preserve"> </w:t>
    </w:r>
    <w:r>
      <w:rPr>
        <w:rStyle w:val="slostrnky"/>
      </w:rPr>
      <w:t xml:space="preserve">/ </w:t>
    </w:r>
    <w:bookmarkStart w:id="15" w:name="_EcNumPages"/>
    <w:r w:rsidR="001F6A5A">
      <w:rPr>
        <w:rStyle w:val="slostrnky"/>
        <w:noProof/>
      </w:rPr>
      <w:t>4</w:t>
    </w:r>
    <w:bookmarkEnd w:id="15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E5FB57" w14:textId="77777777" w:rsidR="004C4D6A" w:rsidRDefault="004C4D6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70090C" w14:textId="77777777" w:rsidR="00253397" w:rsidRDefault="00253397">
      <w:r>
        <w:separator/>
      </w:r>
    </w:p>
  </w:footnote>
  <w:footnote w:type="continuationSeparator" w:id="0">
    <w:p w14:paraId="7C0AEE24" w14:textId="77777777" w:rsidR="00253397" w:rsidRDefault="002533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1BA3B6" w14:textId="77777777" w:rsidR="004C4D6A" w:rsidRDefault="004C4D6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51" w:type="dxa"/>
      <w:tblInd w:w="-4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239"/>
      <w:gridCol w:w="5386"/>
      <w:gridCol w:w="2126"/>
    </w:tblGrid>
    <w:tr w:rsidR="003B0D9C" w:rsidRPr="006660FE" w14:paraId="7F43B0E0" w14:textId="77777777" w:rsidTr="00986EE5">
      <w:tc>
        <w:tcPr>
          <w:tcW w:w="2239" w:type="dxa"/>
        </w:tcPr>
        <w:p w14:paraId="7F43B0D9" w14:textId="77777777" w:rsidR="003B0D9C" w:rsidRPr="006660FE" w:rsidRDefault="003B0D9C" w:rsidP="00C35654">
          <w:pPr>
            <w:spacing w:before="60" w:after="60"/>
            <w:rPr>
              <w:smallCaps/>
              <w:sz w:val="18"/>
              <w:szCs w:val="18"/>
            </w:rPr>
          </w:pPr>
          <w:r w:rsidRPr="006660FE">
            <w:rPr>
              <w:smallCaps/>
              <w:sz w:val="18"/>
              <w:szCs w:val="18"/>
            </w:rPr>
            <w:t>objednatel</w:t>
          </w:r>
        </w:p>
        <w:p w14:paraId="7F43B0DA" w14:textId="47319AC9" w:rsidR="003B0D9C" w:rsidRPr="007D1FF4" w:rsidRDefault="00415E65" w:rsidP="00C35654">
          <w:pPr>
            <w:spacing w:after="120"/>
            <w:rPr>
              <w:sz w:val="18"/>
              <w:szCs w:val="18"/>
            </w:rPr>
          </w:pPr>
          <w:bookmarkStart w:id="12" w:name="_Ec1B21609F76754158B97A9D82110DE1659"/>
          <w:r>
            <w:rPr>
              <w:sz w:val="18"/>
              <w:szCs w:val="18"/>
            </w:rPr>
            <w:t>C-Energy Planá s.r.o.</w:t>
          </w:r>
          <w:bookmarkEnd w:id="12"/>
        </w:p>
      </w:tc>
      <w:tc>
        <w:tcPr>
          <w:tcW w:w="5386" w:type="dxa"/>
          <w:vMerge w:val="restart"/>
          <w:vAlign w:val="center"/>
        </w:tcPr>
        <w:p w14:paraId="7F43B0DB" w14:textId="159F173A" w:rsidR="003B0D9C" w:rsidRPr="002168E8" w:rsidRDefault="00EC11AB" w:rsidP="00C35654">
          <w:pPr>
            <w:spacing w:before="60"/>
            <w:rPr>
              <w:rFonts w:cs="Arial"/>
              <w:sz w:val="18"/>
              <w:szCs w:val="18"/>
            </w:rPr>
          </w:pPr>
          <w:bookmarkStart w:id="13" w:name="_Ec1B21609F76754158B97A9D82110DE1653"/>
          <w:r>
            <w:rPr>
              <w:rFonts w:cs="Arial"/>
              <w:sz w:val="18"/>
              <w:szCs w:val="18"/>
            </w:rPr>
            <w:t>Konec uhlí v Plané n. Lužnicí</w:t>
          </w:r>
          <w:bookmarkEnd w:id="13"/>
        </w:p>
        <w:p w14:paraId="7F43B0DC" w14:textId="77777777" w:rsidR="003B0D9C" w:rsidRPr="000C5E07" w:rsidRDefault="003B0D9C" w:rsidP="00C35654">
          <w:pPr>
            <w:pStyle w:val="Zhlav"/>
            <w:pBdr>
              <w:bottom w:val="none" w:sz="0" w:space="0" w:color="auto"/>
            </w:pBdr>
            <w:spacing w:before="40" w:after="40"/>
            <w:rPr>
              <w:caps/>
              <w:spacing w:val="60"/>
            </w:rPr>
          </w:pPr>
          <w:r w:rsidRPr="000C5E07">
            <w:rPr>
              <w:caps/>
              <w:spacing w:val="60"/>
            </w:rPr>
            <w:t>návrh</w:t>
          </w:r>
          <w:r w:rsidRPr="000C5E07">
            <w:t xml:space="preserve"> </w:t>
          </w:r>
          <w:r w:rsidRPr="000C5E07">
            <w:rPr>
              <w:caps/>
              <w:spacing w:val="60"/>
            </w:rPr>
            <w:t>smlouvy</w:t>
          </w:r>
          <w:r w:rsidRPr="000C5E07">
            <w:t xml:space="preserve"> </w:t>
          </w:r>
          <w:r w:rsidRPr="000C5E07">
            <w:rPr>
              <w:caps/>
              <w:spacing w:val="60"/>
            </w:rPr>
            <w:t>o</w:t>
          </w:r>
          <w:r w:rsidRPr="000C5E07">
            <w:t xml:space="preserve"> </w:t>
          </w:r>
          <w:r w:rsidRPr="000C5E07">
            <w:rPr>
              <w:caps/>
              <w:spacing w:val="60"/>
            </w:rPr>
            <w:t>dílo</w:t>
          </w:r>
        </w:p>
        <w:p w14:paraId="7F43B0DD" w14:textId="79C815D9" w:rsidR="003B0D9C" w:rsidRPr="00F62E4E" w:rsidRDefault="003B0D9C" w:rsidP="00283140">
          <w:pPr>
            <w:spacing w:before="40" w:after="40"/>
            <w:rPr>
              <w:caps/>
              <w:sz w:val="18"/>
              <w:szCs w:val="18"/>
            </w:rPr>
          </w:pPr>
          <w:r>
            <w:rPr>
              <w:sz w:val="18"/>
              <w:szCs w:val="18"/>
            </w:rPr>
            <w:t>Příloha 1</w:t>
          </w:r>
          <w:r w:rsidR="00283140">
            <w:rPr>
              <w:sz w:val="18"/>
              <w:szCs w:val="18"/>
            </w:rPr>
            <w:t>0</w:t>
          </w:r>
          <w:r w:rsidRPr="00F62E4E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–</w:t>
          </w:r>
          <w:r w:rsidRPr="00F62E4E">
            <w:rPr>
              <w:sz w:val="18"/>
              <w:szCs w:val="18"/>
            </w:rPr>
            <w:t xml:space="preserve"> </w:t>
          </w:r>
          <w:r w:rsidR="00DB3D13" w:rsidRPr="00DB3D13">
            <w:rPr>
              <w:sz w:val="18"/>
              <w:szCs w:val="18"/>
            </w:rPr>
            <w:t>Ka</w:t>
          </w:r>
          <w:bookmarkStart w:id="14" w:name="_GoBack"/>
          <w:bookmarkEnd w:id="14"/>
          <w:r w:rsidR="00DB3D13" w:rsidRPr="00DB3D13">
            <w:rPr>
              <w:sz w:val="18"/>
              <w:szCs w:val="18"/>
            </w:rPr>
            <w:t xml:space="preserve">lendář </w:t>
          </w:r>
          <w:r w:rsidR="007A4395">
            <w:rPr>
              <w:sz w:val="18"/>
              <w:szCs w:val="18"/>
            </w:rPr>
            <w:t>platebních milníků</w:t>
          </w:r>
        </w:p>
      </w:tc>
      <w:tc>
        <w:tcPr>
          <w:tcW w:w="2126" w:type="dxa"/>
        </w:tcPr>
        <w:p w14:paraId="7F43B0DE" w14:textId="77777777" w:rsidR="003B0D9C" w:rsidRPr="006660FE" w:rsidRDefault="003B0D9C" w:rsidP="00C35654">
          <w:pPr>
            <w:spacing w:before="60" w:after="60"/>
            <w:rPr>
              <w:smallCaps/>
              <w:sz w:val="18"/>
              <w:szCs w:val="18"/>
            </w:rPr>
          </w:pPr>
          <w:r w:rsidRPr="006660FE">
            <w:rPr>
              <w:smallCaps/>
              <w:sz w:val="18"/>
              <w:szCs w:val="18"/>
            </w:rPr>
            <w:t>zhotovitel</w:t>
          </w:r>
        </w:p>
        <w:p w14:paraId="7F43B0DF" w14:textId="77777777" w:rsidR="003B0D9C" w:rsidRPr="007D1FF4" w:rsidRDefault="003B0D9C" w:rsidP="00C35654">
          <w:pPr>
            <w:spacing w:after="120"/>
            <w:rPr>
              <w:sz w:val="18"/>
            </w:rPr>
          </w:pPr>
          <w:r w:rsidRPr="007D1FF4">
            <w:rPr>
              <w:sz w:val="18"/>
              <w:szCs w:val="18"/>
            </w:rPr>
            <w:t>..............................</w:t>
          </w:r>
        </w:p>
      </w:tc>
    </w:tr>
    <w:tr w:rsidR="003B0D9C" w:rsidRPr="000A71AC" w14:paraId="7F43B0E4" w14:textId="77777777" w:rsidTr="00986EE5">
      <w:trPr>
        <w:trHeight w:val="161"/>
      </w:trPr>
      <w:tc>
        <w:tcPr>
          <w:tcW w:w="2239" w:type="dxa"/>
          <w:vAlign w:val="center"/>
        </w:tcPr>
        <w:p w14:paraId="7F43B0E1" w14:textId="77777777" w:rsidR="003B0D9C" w:rsidRPr="000A71AC" w:rsidRDefault="003B0D9C" w:rsidP="00C35654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6"/>
            </w:rPr>
          </w:pPr>
          <w:r w:rsidRPr="000A71AC">
            <w:rPr>
              <w:sz w:val="16"/>
            </w:rPr>
            <w:t xml:space="preserve">Ev. č.: </w:t>
          </w:r>
        </w:p>
      </w:tc>
      <w:tc>
        <w:tcPr>
          <w:tcW w:w="5386" w:type="dxa"/>
          <w:vMerge/>
          <w:vAlign w:val="center"/>
        </w:tcPr>
        <w:p w14:paraId="7F43B0E2" w14:textId="77777777" w:rsidR="003B0D9C" w:rsidRPr="000A71AC" w:rsidRDefault="003B0D9C" w:rsidP="00C35654">
          <w:pPr>
            <w:tabs>
              <w:tab w:val="center" w:pos="4536"/>
              <w:tab w:val="right" w:pos="9072"/>
            </w:tabs>
            <w:spacing w:before="20" w:after="20"/>
            <w:rPr>
              <w:sz w:val="16"/>
            </w:rPr>
          </w:pPr>
        </w:p>
      </w:tc>
      <w:tc>
        <w:tcPr>
          <w:tcW w:w="2126" w:type="dxa"/>
          <w:vAlign w:val="center"/>
        </w:tcPr>
        <w:p w14:paraId="7F43B0E3" w14:textId="77777777" w:rsidR="003B0D9C" w:rsidRPr="000A71AC" w:rsidRDefault="003B0D9C" w:rsidP="00C35654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6"/>
            </w:rPr>
          </w:pPr>
          <w:r w:rsidRPr="000A71AC">
            <w:rPr>
              <w:sz w:val="16"/>
            </w:rPr>
            <w:t>Ev. č.:</w:t>
          </w:r>
        </w:p>
      </w:tc>
    </w:tr>
  </w:tbl>
  <w:p w14:paraId="7F43B0E5" w14:textId="77777777" w:rsidR="003B0D9C" w:rsidRDefault="003B0D9C">
    <w:pPr>
      <w:pStyle w:val="Zhlav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D3F948" w14:textId="77777777" w:rsidR="004C4D6A" w:rsidRDefault="004C4D6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C0664EB"/>
    <w:multiLevelType w:val="hybridMultilevel"/>
    <w:tmpl w:val="C43831B0"/>
    <w:lvl w:ilvl="0" w:tplc="04050007">
      <w:start w:val="1"/>
      <w:numFmt w:val="bullet"/>
      <w:lvlText w:val=""/>
      <w:lvlJc w:val="left"/>
      <w:pPr>
        <w:tabs>
          <w:tab w:val="num" w:pos="530"/>
        </w:tabs>
        <w:ind w:left="5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2">
    <w:nsid w:val="110D4CFE"/>
    <w:multiLevelType w:val="hybridMultilevel"/>
    <w:tmpl w:val="AD90DD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A10750B"/>
    <w:multiLevelType w:val="hybridMultilevel"/>
    <w:tmpl w:val="EB04A4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D5360C"/>
    <w:multiLevelType w:val="singleLevel"/>
    <w:tmpl w:val="E954D80C"/>
    <w:lvl w:ilvl="0">
      <w:start w:val="1"/>
      <w:numFmt w:val="bullet"/>
      <w:pStyle w:val="Odrka"/>
      <w:lvlText w:val="–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170"/>
        <w:lvlJc w:val="left"/>
        <w:pPr>
          <w:ind w:left="170" w:hanging="170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"/>
        <w:legacy w:legacy="1" w:legacySpace="0" w:legacyIndent="170"/>
        <w:lvlJc w:val="left"/>
        <w:pPr>
          <w:ind w:left="170" w:hanging="170"/>
        </w:pPr>
        <w:rPr>
          <w:rFonts w:ascii="Symbol" w:hAnsi="Symbol" w:hint="default"/>
        </w:rPr>
      </w:lvl>
    </w:lvlOverride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Lukáš Weiss">
    <w15:presenceInfo w15:providerId="AD" w15:userId="S::lukas.weiss@e-consult.cz::69dccf71-89e4-435e-bea7-7e91d7bf764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3EC"/>
    <w:rsid w:val="000001D7"/>
    <w:rsid w:val="00003200"/>
    <w:rsid w:val="00023111"/>
    <w:rsid w:val="0002373C"/>
    <w:rsid w:val="0002467B"/>
    <w:rsid w:val="00063A35"/>
    <w:rsid w:val="0006503D"/>
    <w:rsid w:val="00070E7A"/>
    <w:rsid w:val="00072E1A"/>
    <w:rsid w:val="00076A8A"/>
    <w:rsid w:val="00083A1C"/>
    <w:rsid w:val="000A07E5"/>
    <w:rsid w:val="000A14BB"/>
    <w:rsid w:val="000B1151"/>
    <w:rsid w:val="000C5E07"/>
    <w:rsid w:val="000E0E55"/>
    <w:rsid w:val="00106520"/>
    <w:rsid w:val="00120FC4"/>
    <w:rsid w:val="001213EB"/>
    <w:rsid w:val="00125706"/>
    <w:rsid w:val="001341FB"/>
    <w:rsid w:val="00143B2A"/>
    <w:rsid w:val="00145BEA"/>
    <w:rsid w:val="00154932"/>
    <w:rsid w:val="0018532D"/>
    <w:rsid w:val="001A4FB6"/>
    <w:rsid w:val="001A6E1A"/>
    <w:rsid w:val="001B29D9"/>
    <w:rsid w:val="001B343E"/>
    <w:rsid w:val="001C7EF1"/>
    <w:rsid w:val="001D3F55"/>
    <w:rsid w:val="001D6090"/>
    <w:rsid w:val="001E3DEC"/>
    <w:rsid w:val="001F6A5A"/>
    <w:rsid w:val="00220E2B"/>
    <w:rsid w:val="00221286"/>
    <w:rsid w:val="00221E33"/>
    <w:rsid w:val="00232A32"/>
    <w:rsid w:val="00237575"/>
    <w:rsid w:val="00237BD2"/>
    <w:rsid w:val="00241513"/>
    <w:rsid w:val="002505C0"/>
    <w:rsid w:val="00251465"/>
    <w:rsid w:val="00251DAE"/>
    <w:rsid w:val="00253397"/>
    <w:rsid w:val="002536E2"/>
    <w:rsid w:val="00257436"/>
    <w:rsid w:val="00266D6F"/>
    <w:rsid w:val="00283140"/>
    <w:rsid w:val="00292E4A"/>
    <w:rsid w:val="002973EC"/>
    <w:rsid w:val="002A1897"/>
    <w:rsid w:val="002B4C54"/>
    <w:rsid w:val="002D2EAB"/>
    <w:rsid w:val="002E1C20"/>
    <w:rsid w:val="002E2CC5"/>
    <w:rsid w:val="002E3BA2"/>
    <w:rsid w:val="002F0F74"/>
    <w:rsid w:val="002F3C7F"/>
    <w:rsid w:val="002F53AC"/>
    <w:rsid w:val="0034005A"/>
    <w:rsid w:val="003516A3"/>
    <w:rsid w:val="00383800"/>
    <w:rsid w:val="003B0D9C"/>
    <w:rsid w:val="003B7ABB"/>
    <w:rsid w:val="003C635E"/>
    <w:rsid w:val="003D2022"/>
    <w:rsid w:val="003D517F"/>
    <w:rsid w:val="003E6770"/>
    <w:rsid w:val="003E7B1C"/>
    <w:rsid w:val="004059EC"/>
    <w:rsid w:val="00415E65"/>
    <w:rsid w:val="0042792E"/>
    <w:rsid w:val="00430F17"/>
    <w:rsid w:val="00437638"/>
    <w:rsid w:val="0044289A"/>
    <w:rsid w:val="0044761C"/>
    <w:rsid w:val="0045169B"/>
    <w:rsid w:val="00460C89"/>
    <w:rsid w:val="004664EE"/>
    <w:rsid w:val="00467875"/>
    <w:rsid w:val="00470615"/>
    <w:rsid w:val="00470671"/>
    <w:rsid w:val="004826DE"/>
    <w:rsid w:val="004856D6"/>
    <w:rsid w:val="00487CAF"/>
    <w:rsid w:val="00490ACC"/>
    <w:rsid w:val="00492335"/>
    <w:rsid w:val="004A0C34"/>
    <w:rsid w:val="004A750F"/>
    <w:rsid w:val="004C4D6A"/>
    <w:rsid w:val="004C5816"/>
    <w:rsid w:val="004D29CE"/>
    <w:rsid w:val="004D5068"/>
    <w:rsid w:val="004D5F95"/>
    <w:rsid w:val="004E6D57"/>
    <w:rsid w:val="005020E6"/>
    <w:rsid w:val="005026CA"/>
    <w:rsid w:val="00502EBC"/>
    <w:rsid w:val="0050412E"/>
    <w:rsid w:val="0052286C"/>
    <w:rsid w:val="005325D4"/>
    <w:rsid w:val="00533260"/>
    <w:rsid w:val="00533B22"/>
    <w:rsid w:val="0053535E"/>
    <w:rsid w:val="00540882"/>
    <w:rsid w:val="00541475"/>
    <w:rsid w:val="00546F3C"/>
    <w:rsid w:val="0054706B"/>
    <w:rsid w:val="00573A05"/>
    <w:rsid w:val="005742C3"/>
    <w:rsid w:val="00593193"/>
    <w:rsid w:val="005A7599"/>
    <w:rsid w:val="005A7E31"/>
    <w:rsid w:val="005B1D60"/>
    <w:rsid w:val="005C345B"/>
    <w:rsid w:val="005D5221"/>
    <w:rsid w:val="005F2071"/>
    <w:rsid w:val="00625051"/>
    <w:rsid w:val="006428B8"/>
    <w:rsid w:val="00667949"/>
    <w:rsid w:val="00687A90"/>
    <w:rsid w:val="006C55D9"/>
    <w:rsid w:val="006D4FDF"/>
    <w:rsid w:val="006D6166"/>
    <w:rsid w:val="006D799B"/>
    <w:rsid w:val="006F3BE2"/>
    <w:rsid w:val="00706A38"/>
    <w:rsid w:val="007123C7"/>
    <w:rsid w:val="0071643C"/>
    <w:rsid w:val="0073658C"/>
    <w:rsid w:val="00751999"/>
    <w:rsid w:val="007520F0"/>
    <w:rsid w:val="00752A7F"/>
    <w:rsid w:val="00760229"/>
    <w:rsid w:val="00782E22"/>
    <w:rsid w:val="007A4395"/>
    <w:rsid w:val="007B1D51"/>
    <w:rsid w:val="007B7225"/>
    <w:rsid w:val="007D087E"/>
    <w:rsid w:val="007D3D32"/>
    <w:rsid w:val="007E23AB"/>
    <w:rsid w:val="00806A5F"/>
    <w:rsid w:val="00811C68"/>
    <w:rsid w:val="00824952"/>
    <w:rsid w:val="008302A9"/>
    <w:rsid w:val="00833172"/>
    <w:rsid w:val="00835750"/>
    <w:rsid w:val="0084672B"/>
    <w:rsid w:val="00847589"/>
    <w:rsid w:val="00862A21"/>
    <w:rsid w:val="00866DE6"/>
    <w:rsid w:val="008720A9"/>
    <w:rsid w:val="0088608C"/>
    <w:rsid w:val="0089290F"/>
    <w:rsid w:val="0089735B"/>
    <w:rsid w:val="008979E1"/>
    <w:rsid w:val="008A1270"/>
    <w:rsid w:val="008A7A81"/>
    <w:rsid w:val="008C36E3"/>
    <w:rsid w:val="008C6FE0"/>
    <w:rsid w:val="008C737A"/>
    <w:rsid w:val="008E38CF"/>
    <w:rsid w:val="00906670"/>
    <w:rsid w:val="00934ED5"/>
    <w:rsid w:val="00952338"/>
    <w:rsid w:val="00955153"/>
    <w:rsid w:val="009642E2"/>
    <w:rsid w:val="00981F2C"/>
    <w:rsid w:val="00986EE5"/>
    <w:rsid w:val="009B63F8"/>
    <w:rsid w:val="009B7B0A"/>
    <w:rsid w:val="009D1129"/>
    <w:rsid w:val="009D25D0"/>
    <w:rsid w:val="009D3F6F"/>
    <w:rsid w:val="009F78F9"/>
    <w:rsid w:val="00A0416D"/>
    <w:rsid w:val="00A05D95"/>
    <w:rsid w:val="00A27F97"/>
    <w:rsid w:val="00A33616"/>
    <w:rsid w:val="00A364B4"/>
    <w:rsid w:val="00A57969"/>
    <w:rsid w:val="00A6198A"/>
    <w:rsid w:val="00A74822"/>
    <w:rsid w:val="00AA4EAE"/>
    <w:rsid w:val="00AA5A29"/>
    <w:rsid w:val="00AB2661"/>
    <w:rsid w:val="00AC3161"/>
    <w:rsid w:val="00AC456D"/>
    <w:rsid w:val="00AD2DBE"/>
    <w:rsid w:val="00AF30F4"/>
    <w:rsid w:val="00AF33F5"/>
    <w:rsid w:val="00B068FF"/>
    <w:rsid w:val="00B13624"/>
    <w:rsid w:val="00B24B41"/>
    <w:rsid w:val="00B258BD"/>
    <w:rsid w:val="00B30BA9"/>
    <w:rsid w:val="00B57D12"/>
    <w:rsid w:val="00B63146"/>
    <w:rsid w:val="00B77B49"/>
    <w:rsid w:val="00B8715F"/>
    <w:rsid w:val="00BA73B7"/>
    <w:rsid w:val="00BC4246"/>
    <w:rsid w:val="00BF3C5E"/>
    <w:rsid w:val="00C2132D"/>
    <w:rsid w:val="00C33C6F"/>
    <w:rsid w:val="00C35654"/>
    <w:rsid w:val="00C72775"/>
    <w:rsid w:val="00C73663"/>
    <w:rsid w:val="00C84139"/>
    <w:rsid w:val="00C85141"/>
    <w:rsid w:val="00C92E8B"/>
    <w:rsid w:val="00CC1118"/>
    <w:rsid w:val="00CD0A70"/>
    <w:rsid w:val="00CD455D"/>
    <w:rsid w:val="00CD5288"/>
    <w:rsid w:val="00CD7F65"/>
    <w:rsid w:val="00CE1F9B"/>
    <w:rsid w:val="00CE784A"/>
    <w:rsid w:val="00D13765"/>
    <w:rsid w:val="00D15498"/>
    <w:rsid w:val="00D1634C"/>
    <w:rsid w:val="00D21B24"/>
    <w:rsid w:val="00D42B47"/>
    <w:rsid w:val="00D46841"/>
    <w:rsid w:val="00D94D65"/>
    <w:rsid w:val="00DB0277"/>
    <w:rsid w:val="00DB3D13"/>
    <w:rsid w:val="00DC2DFE"/>
    <w:rsid w:val="00DC3ECD"/>
    <w:rsid w:val="00DD4898"/>
    <w:rsid w:val="00DE561F"/>
    <w:rsid w:val="00DE7A12"/>
    <w:rsid w:val="00E05239"/>
    <w:rsid w:val="00E12A0B"/>
    <w:rsid w:val="00E22412"/>
    <w:rsid w:val="00E24F7E"/>
    <w:rsid w:val="00E32C2B"/>
    <w:rsid w:val="00E3795F"/>
    <w:rsid w:val="00E41AAE"/>
    <w:rsid w:val="00E42427"/>
    <w:rsid w:val="00E44881"/>
    <w:rsid w:val="00E45D4A"/>
    <w:rsid w:val="00E63E6F"/>
    <w:rsid w:val="00E74073"/>
    <w:rsid w:val="00E8306F"/>
    <w:rsid w:val="00E84D20"/>
    <w:rsid w:val="00E855FC"/>
    <w:rsid w:val="00E87B74"/>
    <w:rsid w:val="00E96399"/>
    <w:rsid w:val="00E97AC9"/>
    <w:rsid w:val="00EB7B7F"/>
    <w:rsid w:val="00EC11AB"/>
    <w:rsid w:val="00EE003D"/>
    <w:rsid w:val="00EF7AAC"/>
    <w:rsid w:val="00F1027D"/>
    <w:rsid w:val="00F16EB7"/>
    <w:rsid w:val="00F21157"/>
    <w:rsid w:val="00F536CA"/>
    <w:rsid w:val="00F61730"/>
    <w:rsid w:val="00F95C1D"/>
    <w:rsid w:val="00FA270A"/>
    <w:rsid w:val="00FC131A"/>
    <w:rsid w:val="00FD3497"/>
    <w:rsid w:val="00FD4885"/>
    <w:rsid w:val="00FD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43B0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center"/>
    </w:pPr>
    <w:rPr>
      <w:rFonts w:ascii="Arial" w:hAnsi="Arial"/>
      <w:sz w:val="24"/>
    </w:rPr>
  </w:style>
  <w:style w:type="paragraph" w:styleId="Nadpis2">
    <w:name w:val="heading 2"/>
    <w:basedOn w:val="Normln"/>
    <w:next w:val="Normln"/>
    <w:qFormat/>
    <w:pPr>
      <w:keepNext/>
      <w:spacing w:before="240" w:after="120"/>
      <w:jc w:val="left"/>
      <w:outlineLvl w:val="1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pBdr>
        <w:bottom w:val="single" w:sz="6" w:space="1" w:color="auto"/>
      </w:pBdr>
      <w:tabs>
        <w:tab w:val="center" w:pos="4536"/>
        <w:tab w:val="right" w:pos="9072"/>
      </w:tabs>
    </w:pPr>
    <w:rPr>
      <w:b/>
      <w:sz w:val="18"/>
    </w:rPr>
  </w:style>
  <w:style w:type="paragraph" w:styleId="Zpat">
    <w:name w:val="footer"/>
    <w:basedOn w:val="Normln"/>
    <w:link w:val="ZpatChar"/>
    <w:pPr>
      <w:pBdr>
        <w:top w:val="single" w:sz="6" w:space="1" w:color="auto"/>
      </w:pBdr>
      <w:tabs>
        <w:tab w:val="center" w:pos="4536"/>
        <w:tab w:val="right" w:pos="9356"/>
      </w:tabs>
    </w:pPr>
    <w:rPr>
      <w:sz w:val="18"/>
    </w:rPr>
  </w:style>
  <w:style w:type="character" w:styleId="slostrnky">
    <w:name w:val="page number"/>
    <w:basedOn w:val="Standardnpsmoodstavce"/>
  </w:style>
  <w:style w:type="paragraph" w:customStyle="1" w:styleId="Odstavec">
    <w:name w:val="Odstavec"/>
    <w:basedOn w:val="Normln"/>
    <w:pPr>
      <w:widowControl w:val="0"/>
      <w:spacing w:before="120" w:after="120"/>
      <w:jc w:val="left"/>
    </w:pPr>
    <w:rPr>
      <w:kern w:val="28"/>
    </w:rPr>
  </w:style>
  <w:style w:type="paragraph" w:styleId="Textpoznpodarou">
    <w:name w:val="footnote text"/>
    <w:basedOn w:val="Normln"/>
    <w:semiHidden/>
    <w:rPr>
      <w:sz w:val="20"/>
    </w:rPr>
  </w:style>
  <w:style w:type="character" w:styleId="Znakapoznpodarou">
    <w:name w:val="footnote reference"/>
    <w:basedOn w:val="Standardnpsmoodstavce"/>
    <w:semiHidden/>
    <w:rPr>
      <w:vertAlign w:val="superscript"/>
    </w:rPr>
  </w:style>
  <w:style w:type="paragraph" w:styleId="Nzev">
    <w:name w:val="Title"/>
    <w:basedOn w:val="Normln"/>
    <w:qFormat/>
    <w:pPr>
      <w:shd w:val="pct10" w:color="auto" w:fill="auto"/>
      <w:spacing w:before="3240"/>
    </w:pPr>
    <w:rPr>
      <w:b/>
      <w:caps/>
      <w:sz w:val="52"/>
    </w:rPr>
  </w:style>
  <w:style w:type="paragraph" w:customStyle="1" w:styleId="Odrka">
    <w:name w:val="Odrážka"/>
    <w:basedOn w:val="Normln"/>
    <w:pPr>
      <w:numPr>
        <w:numId w:val="3"/>
      </w:numPr>
      <w:spacing w:after="120"/>
      <w:jc w:val="left"/>
    </w:pPr>
    <w:rPr>
      <w:kern w:val="28"/>
      <w:sz w:val="22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Podnadpis1">
    <w:name w:val="Podnadpis1"/>
    <w:basedOn w:val="Normln"/>
    <w:rsid w:val="00E96399"/>
    <w:pPr>
      <w:suppressAutoHyphens/>
      <w:overflowPunct w:val="0"/>
      <w:autoSpaceDE w:val="0"/>
      <w:autoSpaceDN w:val="0"/>
      <w:adjustRightInd w:val="0"/>
      <w:spacing w:before="120" w:after="120" w:line="230" w:lineRule="auto"/>
      <w:jc w:val="left"/>
      <w:textAlignment w:val="baseline"/>
    </w:pPr>
    <w:rPr>
      <w:b/>
      <w:sz w:val="22"/>
    </w:rPr>
  </w:style>
  <w:style w:type="paragraph" w:customStyle="1" w:styleId="NormlnIMP">
    <w:name w:val="Normální_IMP"/>
    <w:basedOn w:val="Normln"/>
    <w:rsid w:val="00E96399"/>
    <w:pPr>
      <w:suppressAutoHyphens/>
      <w:overflowPunct w:val="0"/>
      <w:autoSpaceDE w:val="0"/>
      <w:autoSpaceDN w:val="0"/>
      <w:adjustRightInd w:val="0"/>
      <w:spacing w:line="230" w:lineRule="auto"/>
      <w:jc w:val="left"/>
      <w:textAlignment w:val="baseline"/>
    </w:pPr>
    <w:rPr>
      <w:sz w:val="22"/>
    </w:rPr>
  </w:style>
  <w:style w:type="character" w:customStyle="1" w:styleId="ZpatChar">
    <w:name w:val="Zápatí Char"/>
    <w:basedOn w:val="Standardnpsmoodstavce"/>
    <w:link w:val="Zpat"/>
    <w:semiHidden/>
    <w:locked/>
    <w:rsid w:val="0088608C"/>
    <w:rPr>
      <w:rFonts w:ascii="Arial" w:hAnsi="Arial"/>
      <w:sz w:val="18"/>
      <w:lang w:val="cs-CZ" w:eastAsia="cs-CZ" w:bidi="ar-SA"/>
    </w:rPr>
  </w:style>
  <w:style w:type="paragraph" w:styleId="Rozloendokumentu">
    <w:name w:val="Document Map"/>
    <w:basedOn w:val="Normln"/>
    <w:semiHidden/>
    <w:rsid w:val="00EE003D"/>
    <w:pPr>
      <w:shd w:val="clear" w:color="auto" w:fill="000080"/>
    </w:pPr>
    <w:rPr>
      <w:rFonts w:ascii="Tahoma" w:hAnsi="Tahoma" w:cs="Tahoma"/>
      <w:sz w:val="20"/>
    </w:rPr>
  </w:style>
  <w:style w:type="character" w:styleId="Zstupntext">
    <w:name w:val="Placeholder Text"/>
    <w:basedOn w:val="Standardnpsmoodstavce"/>
    <w:uiPriority w:val="99"/>
    <w:semiHidden/>
    <w:rsid w:val="0062505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center"/>
    </w:pPr>
    <w:rPr>
      <w:rFonts w:ascii="Arial" w:hAnsi="Arial"/>
      <w:sz w:val="24"/>
    </w:rPr>
  </w:style>
  <w:style w:type="paragraph" w:styleId="Nadpis2">
    <w:name w:val="heading 2"/>
    <w:basedOn w:val="Normln"/>
    <w:next w:val="Normln"/>
    <w:qFormat/>
    <w:pPr>
      <w:keepNext/>
      <w:spacing w:before="240" w:after="120"/>
      <w:jc w:val="left"/>
      <w:outlineLvl w:val="1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pBdr>
        <w:bottom w:val="single" w:sz="6" w:space="1" w:color="auto"/>
      </w:pBdr>
      <w:tabs>
        <w:tab w:val="center" w:pos="4536"/>
        <w:tab w:val="right" w:pos="9072"/>
      </w:tabs>
    </w:pPr>
    <w:rPr>
      <w:b/>
      <w:sz w:val="18"/>
    </w:rPr>
  </w:style>
  <w:style w:type="paragraph" w:styleId="Zpat">
    <w:name w:val="footer"/>
    <w:basedOn w:val="Normln"/>
    <w:link w:val="ZpatChar"/>
    <w:pPr>
      <w:pBdr>
        <w:top w:val="single" w:sz="6" w:space="1" w:color="auto"/>
      </w:pBdr>
      <w:tabs>
        <w:tab w:val="center" w:pos="4536"/>
        <w:tab w:val="right" w:pos="9356"/>
      </w:tabs>
    </w:pPr>
    <w:rPr>
      <w:sz w:val="18"/>
    </w:rPr>
  </w:style>
  <w:style w:type="character" w:styleId="slostrnky">
    <w:name w:val="page number"/>
    <w:basedOn w:val="Standardnpsmoodstavce"/>
  </w:style>
  <w:style w:type="paragraph" w:customStyle="1" w:styleId="Odstavec">
    <w:name w:val="Odstavec"/>
    <w:basedOn w:val="Normln"/>
    <w:pPr>
      <w:widowControl w:val="0"/>
      <w:spacing w:before="120" w:after="120"/>
      <w:jc w:val="left"/>
    </w:pPr>
    <w:rPr>
      <w:kern w:val="28"/>
    </w:rPr>
  </w:style>
  <w:style w:type="paragraph" w:styleId="Textpoznpodarou">
    <w:name w:val="footnote text"/>
    <w:basedOn w:val="Normln"/>
    <w:semiHidden/>
    <w:rPr>
      <w:sz w:val="20"/>
    </w:rPr>
  </w:style>
  <w:style w:type="character" w:styleId="Znakapoznpodarou">
    <w:name w:val="footnote reference"/>
    <w:basedOn w:val="Standardnpsmoodstavce"/>
    <w:semiHidden/>
    <w:rPr>
      <w:vertAlign w:val="superscript"/>
    </w:rPr>
  </w:style>
  <w:style w:type="paragraph" w:styleId="Nzev">
    <w:name w:val="Title"/>
    <w:basedOn w:val="Normln"/>
    <w:qFormat/>
    <w:pPr>
      <w:shd w:val="pct10" w:color="auto" w:fill="auto"/>
      <w:spacing w:before="3240"/>
    </w:pPr>
    <w:rPr>
      <w:b/>
      <w:caps/>
      <w:sz w:val="52"/>
    </w:rPr>
  </w:style>
  <w:style w:type="paragraph" w:customStyle="1" w:styleId="Odrka">
    <w:name w:val="Odrážka"/>
    <w:basedOn w:val="Normln"/>
    <w:pPr>
      <w:numPr>
        <w:numId w:val="3"/>
      </w:numPr>
      <w:spacing w:after="120"/>
      <w:jc w:val="left"/>
    </w:pPr>
    <w:rPr>
      <w:kern w:val="28"/>
      <w:sz w:val="22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Podnadpis1">
    <w:name w:val="Podnadpis1"/>
    <w:basedOn w:val="Normln"/>
    <w:rsid w:val="00E96399"/>
    <w:pPr>
      <w:suppressAutoHyphens/>
      <w:overflowPunct w:val="0"/>
      <w:autoSpaceDE w:val="0"/>
      <w:autoSpaceDN w:val="0"/>
      <w:adjustRightInd w:val="0"/>
      <w:spacing w:before="120" w:after="120" w:line="230" w:lineRule="auto"/>
      <w:jc w:val="left"/>
      <w:textAlignment w:val="baseline"/>
    </w:pPr>
    <w:rPr>
      <w:b/>
      <w:sz w:val="22"/>
    </w:rPr>
  </w:style>
  <w:style w:type="paragraph" w:customStyle="1" w:styleId="NormlnIMP">
    <w:name w:val="Normální_IMP"/>
    <w:basedOn w:val="Normln"/>
    <w:rsid w:val="00E96399"/>
    <w:pPr>
      <w:suppressAutoHyphens/>
      <w:overflowPunct w:val="0"/>
      <w:autoSpaceDE w:val="0"/>
      <w:autoSpaceDN w:val="0"/>
      <w:adjustRightInd w:val="0"/>
      <w:spacing w:line="230" w:lineRule="auto"/>
      <w:jc w:val="left"/>
      <w:textAlignment w:val="baseline"/>
    </w:pPr>
    <w:rPr>
      <w:sz w:val="22"/>
    </w:rPr>
  </w:style>
  <w:style w:type="character" w:customStyle="1" w:styleId="ZpatChar">
    <w:name w:val="Zápatí Char"/>
    <w:basedOn w:val="Standardnpsmoodstavce"/>
    <w:link w:val="Zpat"/>
    <w:semiHidden/>
    <w:locked/>
    <w:rsid w:val="0088608C"/>
    <w:rPr>
      <w:rFonts w:ascii="Arial" w:hAnsi="Arial"/>
      <w:sz w:val="18"/>
      <w:lang w:val="cs-CZ" w:eastAsia="cs-CZ" w:bidi="ar-SA"/>
    </w:rPr>
  </w:style>
  <w:style w:type="paragraph" w:styleId="Rozloendokumentu">
    <w:name w:val="Document Map"/>
    <w:basedOn w:val="Normln"/>
    <w:semiHidden/>
    <w:rsid w:val="00EE003D"/>
    <w:pPr>
      <w:shd w:val="clear" w:color="auto" w:fill="000080"/>
    </w:pPr>
    <w:rPr>
      <w:rFonts w:ascii="Tahoma" w:hAnsi="Tahoma" w:cs="Tahoma"/>
      <w:sz w:val="20"/>
    </w:rPr>
  </w:style>
  <w:style w:type="character" w:styleId="Zstupntext">
    <w:name w:val="Placeholder Text"/>
    <w:basedOn w:val="Standardnpsmoodstavce"/>
    <w:uiPriority w:val="99"/>
    <w:semiHidden/>
    <w:rsid w:val="0062505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4EBA6E53AB484A8C95A56C23B6AD71" ma:contentTypeVersion="12" ma:contentTypeDescription="Vytvoří nový dokument" ma:contentTypeScope="" ma:versionID="1ad9ab166674e7cd568a3976ff4c2aba">
  <xsd:schema xmlns:xsd="http://www.w3.org/2001/XMLSchema" xmlns:xs="http://www.w3.org/2001/XMLSchema" xmlns:p="http://schemas.microsoft.com/office/2006/metadata/properties" xmlns:ns2="68e79d90-b88b-476d-8a69-81d5da506f99" xmlns:ns3="9e9ba448-9f71-4f9a-9abb-8a5c1f66e3c8" targetNamespace="http://schemas.microsoft.com/office/2006/metadata/properties" ma:root="true" ma:fieldsID="d1da0d86801104ca5c16394323ce3f7e" ns2:_="" ns3:_="">
    <xsd:import namespace="68e79d90-b88b-476d-8a69-81d5da506f99"/>
    <xsd:import namespace="9e9ba448-9f71-4f9a-9abb-8a5c1f66e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79d90-b88b-476d-8a69-81d5da50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ba448-9f71-4f9a-9abb-8a5c1f66e3c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Data PartID="{30D09B78-ED3E-4FA3-84B7-AC14D6CCDC0B}" ByvZdrojovySoubor="C:\Users\svarc\E-CONSULT, s.r.o\EC - Dokumenty\C-Energy\ZD Planá - přechod na biomasu\ZD\A_Titulní list ZD.docx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964A04-5118-41D9-909B-54040940A5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49DB89-40BD-47F1-9EAA-29E45A4B14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e79d90-b88b-476d-8a69-81d5da506f99"/>
    <ds:schemaRef ds:uri="9e9ba448-9f71-4f9a-9abb-8a5c1f66e3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24323B-D9B1-43C6-94A3-F498FBCF7124}">
  <ds:schemaRefs/>
</ds:datastoreItem>
</file>

<file path=customXml/itemProps4.xml><?xml version="1.0" encoding="utf-8"?>
<ds:datastoreItem xmlns:ds="http://schemas.openxmlformats.org/officeDocument/2006/customXml" ds:itemID="{42869E88-852F-41C4-9F1F-F8C7ABFAFCA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434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Planá biomasa</vt:lpstr>
    </vt:vector>
  </TitlesOfParts>
  <Company>E-Consult</Company>
  <LinksUpToDate>false</LinksUpToDate>
  <CharactersWithSpaces>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Planá biomasa</dc:title>
  <dc:creator>E-CONSULT, s.r.o.</dc:creator>
  <cp:lastModifiedBy>Jiří Švarc</cp:lastModifiedBy>
  <cp:revision>4</cp:revision>
  <cp:lastPrinted>2021-02-04T11:18:00Z</cp:lastPrinted>
  <dcterms:created xsi:type="dcterms:W3CDTF">2021-05-04T10:02:00Z</dcterms:created>
  <dcterms:modified xsi:type="dcterms:W3CDTF">2021-05-04T12:55:00Z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0x010100FE4EBA6E53AB484A8C95A56C23B6AD71</vt:lpwstr>
  </property>
</Properties>
</file>